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CCE868" w14:textId="77777777" w:rsidR="00DB5029" w:rsidRPr="00417C1D" w:rsidRDefault="00DB5029" w:rsidP="00DB5029">
      <w:pPr>
        <w:spacing w:after="0" w:line="240" w:lineRule="auto"/>
        <w:jc w:val="right"/>
        <w:rPr>
          <w:rFonts w:ascii="Times New Roman" w:eastAsia="Times New Roman" w:hAnsi="Times New Roman" w:cs="Times New Roman"/>
          <w:b/>
          <w:sz w:val="28"/>
          <w:szCs w:val="28"/>
          <w:lang w:val="kk-KZ" w:eastAsia="ru-RU"/>
        </w:rPr>
      </w:pPr>
      <w:r w:rsidRPr="00417C1D">
        <w:rPr>
          <w:rFonts w:ascii="Times New Roman" w:eastAsia="Times New Roman" w:hAnsi="Times New Roman" w:cs="Times New Roman"/>
          <w:b/>
          <w:sz w:val="28"/>
          <w:szCs w:val="28"/>
          <w:lang w:val="kk-KZ" w:eastAsia="ru-RU"/>
        </w:rPr>
        <w:t>Қазақстан Республикасының</w:t>
      </w:r>
    </w:p>
    <w:p w14:paraId="20FC8353" w14:textId="77777777" w:rsidR="00DB5029" w:rsidRPr="00417C1D" w:rsidRDefault="00DB5029" w:rsidP="00DB5029">
      <w:pPr>
        <w:spacing w:after="0" w:line="240" w:lineRule="auto"/>
        <w:jc w:val="right"/>
        <w:rPr>
          <w:rFonts w:ascii="Times New Roman" w:eastAsia="Times New Roman" w:hAnsi="Times New Roman" w:cs="Times New Roman"/>
          <w:b/>
          <w:sz w:val="28"/>
          <w:szCs w:val="28"/>
          <w:lang w:val="kk-KZ" w:eastAsia="ru-RU"/>
        </w:rPr>
      </w:pPr>
      <w:r w:rsidRPr="00417C1D">
        <w:rPr>
          <w:rFonts w:ascii="Times New Roman" w:eastAsia="Times New Roman" w:hAnsi="Times New Roman" w:cs="Times New Roman"/>
          <w:b/>
          <w:sz w:val="28"/>
          <w:szCs w:val="28"/>
          <w:lang w:val="kk-KZ" w:eastAsia="ru-RU"/>
        </w:rPr>
        <w:t>Премьер-Министрі</w:t>
      </w:r>
    </w:p>
    <w:p w14:paraId="1246BAB5" w14:textId="77777777" w:rsidR="00DB5029" w:rsidRPr="00417C1D" w:rsidRDefault="00DB5029" w:rsidP="00DB5029">
      <w:pPr>
        <w:spacing w:after="0" w:line="240" w:lineRule="auto"/>
        <w:jc w:val="right"/>
        <w:rPr>
          <w:rFonts w:ascii="Times New Roman" w:eastAsia="Times New Roman" w:hAnsi="Times New Roman" w:cs="Times New Roman"/>
          <w:b/>
          <w:sz w:val="28"/>
          <w:szCs w:val="28"/>
          <w:lang w:val="kk-KZ" w:eastAsia="ru-RU"/>
        </w:rPr>
      </w:pPr>
      <w:r w:rsidRPr="00417C1D">
        <w:rPr>
          <w:rFonts w:ascii="Times New Roman" w:eastAsia="Times New Roman" w:hAnsi="Times New Roman" w:cs="Times New Roman"/>
          <w:b/>
          <w:sz w:val="28"/>
          <w:szCs w:val="28"/>
          <w:lang w:val="kk-KZ" w:eastAsia="ru-RU"/>
        </w:rPr>
        <w:t>О.А. Бектеновке</w:t>
      </w:r>
    </w:p>
    <w:p w14:paraId="3E756408" w14:textId="77777777" w:rsidR="00DB5029" w:rsidRPr="00417C1D" w:rsidRDefault="00DB5029" w:rsidP="00DB5029">
      <w:pPr>
        <w:spacing w:after="0" w:line="240" w:lineRule="auto"/>
        <w:jc w:val="center"/>
        <w:rPr>
          <w:rFonts w:ascii="Times New Roman" w:eastAsia="Times New Roman" w:hAnsi="Times New Roman" w:cs="Times New Roman"/>
          <w:b/>
          <w:sz w:val="28"/>
          <w:szCs w:val="28"/>
          <w:lang w:val="kk-KZ" w:eastAsia="ru-RU"/>
        </w:rPr>
      </w:pPr>
    </w:p>
    <w:p w14:paraId="388B5C2D" w14:textId="77777777" w:rsidR="00DB5029" w:rsidRPr="00417C1D" w:rsidRDefault="00DB5029" w:rsidP="00DB5029">
      <w:pPr>
        <w:spacing w:after="0" w:line="240" w:lineRule="auto"/>
        <w:jc w:val="center"/>
        <w:rPr>
          <w:rFonts w:ascii="Times New Roman" w:eastAsia="Times New Roman" w:hAnsi="Times New Roman" w:cs="Times New Roman"/>
          <w:b/>
          <w:sz w:val="28"/>
          <w:szCs w:val="28"/>
          <w:lang w:val="kk-KZ" w:eastAsia="ru-RU"/>
        </w:rPr>
      </w:pPr>
    </w:p>
    <w:p w14:paraId="446A4A82" w14:textId="2C62C5BA" w:rsidR="00DB5029" w:rsidRPr="00417C1D" w:rsidRDefault="00DB5029" w:rsidP="000D6E47">
      <w:pPr>
        <w:spacing w:after="0" w:line="240" w:lineRule="auto"/>
        <w:jc w:val="center"/>
        <w:rPr>
          <w:rFonts w:ascii="Times New Roman" w:eastAsia="Times New Roman" w:hAnsi="Times New Roman" w:cs="Times New Roman"/>
          <w:b/>
          <w:sz w:val="28"/>
          <w:szCs w:val="28"/>
          <w:lang w:val="kk-KZ" w:eastAsia="ru-RU"/>
        </w:rPr>
      </w:pPr>
      <w:r w:rsidRPr="00417C1D">
        <w:rPr>
          <w:rFonts w:ascii="Times New Roman" w:eastAsia="Times New Roman" w:hAnsi="Times New Roman" w:cs="Times New Roman"/>
          <w:b/>
          <w:sz w:val="28"/>
          <w:szCs w:val="28"/>
          <w:lang w:val="kk-KZ" w:eastAsia="ru-RU"/>
        </w:rPr>
        <w:t>«</w:t>
      </w:r>
      <w:r w:rsidR="000D6E47" w:rsidRPr="000D6E47">
        <w:rPr>
          <w:rFonts w:ascii="Times New Roman" w:eastAsia="Times New Roman" w:hAnsi="Times New Roman" w:cs="Times New Roman"/>
          <w:b/>
          <w:sz w:val="28"/>
          <w:szCs w:val="28"/>
          <w:lang w:val="kk-KZ" w:eastAsia="ru-RU"/>
        </w:rPr>
        <w:t xml:space="preserve">Уәкілетті мемлекеттік органдардың </w:t>
      </w:r>
      <w:del w:id="0" w:author="Байкошкарова Сандугаш" w:date="2025-09-09T10:45:00Z">
        <w:r w:rsidR="000D6E47" w:rsidRPr="000D6E47" w:rsidDel="002B23C5">
          <w:rPr>
            <w:rFonts w:ascii="Times New Roman" w:eastAsia="Times New Roman" w:hAnsi="Times New Roman" w:cs="Times New Roman"/>
            <w:b/>
            <w:sz w:val="28"/>
            <w:szCs w:val="28"/>
            <w:lang w:val="kk-KZ" w:eastAsia="ru-RU"/>
          </w:rPr>
          <w:delText xml:space="preserve">салық саясаты саласындағы уәкілетті органға </w:delText>
        </w:r>
      </w:del>
      <w:r w:rsidR="000D6E47" w:rsidRPr="000D6E47">
        <w:rPr>
          <w:rFonts w:ascii="Times New Roman" w:eastAsia="Times New Roman" w:hAnsi="Times New Roman" w:cs="Times New Roman"/>
          <w:b/>
          <w:sz w:val="28"/>
          <w:szCs w:val="28"/>
          <w:lang w:val="kk-KZ" w:eastAsia="ru-RU"/>
        </w:rPr>
        <w:t>жетекшілік ететін салалар бойынша салық</w:t>
      </w:r>
      <w:ins w:id="1" w:author="Байкошкарова Сандугаш" w:date="2025-09-09T10:45:00Z">
        <w:r w:rsidR="002B23C5">
          <w:rPr>
            <w:rFonts w:ascii="Times New Roman" w:eastAsia="Times New Roman" w:hAnsi="Times New Roman" w:cs="Times New Roman"/>
            <w:b/>
            <w:sz w:val="28"/>
            <w:szCs w:val="28"/>
            <w:lang w:val="kk-KZ" w:eastAsia="ru-RU"/>
          </w:rPr>
          <w:t>тық</w:t>
        </w:r>
      </w:ins>
      <w:r w:rsidR="000D6E47" w:rsidRPr="000D6E47">
        <w:rPr>
          <w:rFonts w:ascii="Times New Roman" w:eastAsia="Times New Roman" w:hAnsi="Times New Roman" w:cs="Times New Roman"/>
          <w:b/>
          <w:sz w:val="28"/>
          <w:szCs w:val="28"/>
          <w:lang w:val="kk-KZ" w:eastAsia="ru-RU"/>
        </w:rPr>
        <w:t xml:space="preserve"> жеңілдік</w:t>
      </w:r>
      <w:del w:id="2" w:author="Байкошкарова Сандугаш" w:date="2025-09-09T10:46:00Z">
        <w:r w:rsidR="000D6E47" w:rsidRPr="000D6E47" w:rsidDel="002B23C5">
          <w:rPr>
            <w:rFonts w:ascii="Times New Roman" w:eastAsia="Times New Roman" w:hAnsi="Times New Roman" w:cs="Times New Roman"/>
            <w:b/>
            <w:sz w:val="28"/>
            <w:szCs w:val="28"/>
            <w:lang w:val="kk-KZ" w:eastAsia="ru-RU"/>
          </w:rPr>
          <w:delText>терін</w:delText>
        </w:r>
      </w:del>
      <w:r w:rsidR="000D6E47" w:rsidRPr="000D6E47">
        <w:rPr>
          <w:rFonts w:ascii="Times New Roman" w:eastAsia="Times New Roman" w:hAnsi="Times New Roman" w:cs="Times New Roman"/>
          <w:b/>
          <w:sz w:val="28"/>
          <w:szCs w:val="28"/>
          <w:lang w:val="kk-KZ" w:eastAsia="ru-RU"/>
        </w:rPr>
        <w:t xml:space="preserve"> беру (ұзарту) қажеттілігінің негіздемесін </w:t>
      </w:r>
      <w:ins w:id="3" w:author="Байкошкарова Сандугаш" w:date="2025-09-09T10:45:00Z">
        <w:r w:rsidR="002B23C5" w:rsidRPr="000D6E47">
          <w:rPr>
            <w:rFonts w:ascii="Times New Roman" w:eastAsia="Times New Roman" w:hAnsi="Times New Roman" w:cs="Times New Roman"/>
            <w:b/>
            <w:sz w:val="28"/>
            <w:szCs w:val="28"/>
            <w:lang w:val="kk-KZ" w:eastAsia="ru-RU"/>
          </w:rPr>
          <w:t>салық саясаты саласындағы уәкілетті органға</w:t>
        </w:r>
        <w:r w:rsidR="002B23C5">
          <w:rPr>
            <w:rFonts w:ascii="Times New Roman" w:eastAsia="Times New Roman" w:hAnsi="Times New Roman" w:cs="Times New Roman"/>
            <w:b/>
            <w:sz w:val="28"/>
            <w:szCs w:val="28"/>
            <w:lang w:val="kk-KZ" w:eastAsia="ru-RU"/>
          </w:rPr>
          <w:t xml:space="preserve"> </w:t>
        </w:r>
      </w:ins>
      <w:del w:id="4" w:author="Байкошкарова Сандугаш" w:date="2025-09-09T10:46:00Z">
        <w:r w:rsidR="00E74E61" w:rsidDel="002B23C5">
          <w:rPr>
            <w:rFonts w:ascii="Times New Roman" w:eastAsia="Times New Roman" w:hAnsi="Times New Roman" w:cs="Times New Roman"/>
            <w:b/>
            <w:sz w:val="28"/>
            <w:szCs w:val="28"/>
            <w:lang w:val="kk-KZ" w:eastAsia="ru-RU"/>
          </w:rPr>
          <w:delText>ж</w:delText>
        </w:r>
        <w:r w:rsidR="000D6E47" w:rsidRPr="000D6E47" w:rsidDel="002B23C5">
          <w:rPr>
            <w:rFonts w:ascii="Times New Roman" w:eastAsia="Times New Roman" w:hAnsi="Times New Roman" w:cs="Times New Roman"/>
            <w:b/>
            <w:sz w:val="28"/>
            <w:szCs w:val="28"/>
            <w:lang w:val="kk-KZ" w:eastAsia="ru-RU"/>
          </w:rPr>
          <w:delText xml:space="preserve">олдау </w:delText>
        </w:r>
      </w:del>
      <w:ins w:id="5" w:author="Байкошкарова Сандугаш" w:date="2025-09-09T10:46:00Z">
        <w:r w:rsidR="002B23C5">
          <w:rPr>
            <w:rFonts w:ascii="Times New Roman" w:eastAsia="Times New Roman" w:hAnsi="Times New Roman" w:cs="Times New Roman"/>
            <w:b/>
            <w:sz w:val="28"/>
            <w:szCs w:val="28"/>
            <w:lang w:val="kk-KZ" w:eastAsia="ru-RU"/>
          </w:rPr>
          <w:t>жіберу</w:t>
        </w:r>
        <w:r w:rsidR="002B23C5" w:rsidRPr="000D6E47">
          <w:rPr>
            <w:rFonts w:ascii="Times New Roman" w:eastAsia="Times New Roman" w:hAnsi="Times New Roman" w:cs="Times New Roman"/>
            <w:b/>
            <w:sz w:val="28"/>
            <w:szCs w:val="28"/>
            <w:lang w:val="kk-KZ" w:eastAsia="ru-RU"/>
          </w:rPr>
          <w:t xml:space="preserve"> </w:t>
        </w:r>
      </w:ins>
      <w:r w:rsidR="000D6E47" w:rsidRPr="000D6E47">
        <w:rPr>
          <w:rFonts w:ascii="Times New Roman" w:eastAsia="Times New Roman" w:hAnsi="Times New Roman" w:cs="Times New Roman"/>
          <w:b/>
          <w:sz w:val="28"/>
          <w:szCs w:val="28"/>
          <w:lang w:val="kk-KZ" w:eastAsia="ru-RU"/>
        </w:rPr>
        <w:t xml:space="preserve">қағидаларын </w:t>
      </w:r>
      <w:del w:id="6" w:author="Байкошкарова Сандугаш" w:date="2025-09-09T10:46:00Z">
        <w:r w:rsidR="000D6E47" w:rsidRPr="000D6E47" w:rsidDel="002B23C5">
          <w:rPr>
            <w:rFonts w:ascii="Times New Roman" w:eastAsia="Times New Roman" w:hAnsi="Times New Roman" w:cs="Times New Roman"/>
            <w:b/>
            <w:sz w:val="28"/>
            <w:szCs w:val="28"/>
            <w:lang w:val="kk-KZ" w:eastAsia="ru-RU"/>
          </w:rPr>
          <w:delText>айқындау, сондай-ақ</w:delText>
        </w:r>
      </w:del>
      <w:ins w:id="7" w:author="Байкошкарова Сандугаш" w:date="2025-09-09T10:46:00Z">
        <w:r w:rsidR="002B23C5">
          <w:rPr>
            <w:rFonts w:ascii="Times New Roman" w:eastAsia="Times New Roman" w:hAnsi="Times New Roman" w:cs="Times New Roman"/>
            <w:b/>
            <w:sz w:val="28"/>
            <w:szCs w:val="28"/>
            <w:lang w:val="kk-KZ" w:eastAsia="ru-RU"/>
          </w:rPr>
          <w:t>және</w:t>
        </w:r>
      </w:ins>
      <w:r w:rsidR="000D6E47" w:rsidRPr="000D6E47">
        <w:rPr>
          <w:rFonts w:ascii="Times New Roman" w:eastAsia="Times New Roman" w:hAnsi="Times New Roman" w:cs="Times New Roman"/>
          <w:b/>
          <w:sz w:val="28"/>
          <w:szCs w:val="28"/>
          <w:lang w:val="kk-KZ" w:eastAsia="ru-RU"/>
        </w:rPr>
        <w:t xml:space="preserve"> салық</w:t>
      </w:r>
      <w:ins w:id="8" w:author="Байкошкарова Сандугаш" w:date="2025-09-09T10:47:00Z">
        <w:r w:rsidR="002B23C5">
          <w:rPr>
            <w:rFonts w:ascii="Times New Roman" w:eastAsia="Times New Roman" w:hAnsi="Times New Roman" w:cs="Times New Roman"/>
            <w:b/>
            <w:sz w:val="28"/>
            <w:szCs w:val="28"/>
            <w:lang w:val="kk-KZ" w:eastAsia="ru-RU"/>
          </w:rPr>
          <w:t>тық</w:t>
        </w:r>
      </w:ins>
      <w:r w:rsidR="000D6E47" w:rsidRPr="000D6E47">
        <w:rPr>
          <w:rFonts w:ascii="Times New Roman" w:eastAsia="Times New Roman" w:hAnsi="Times New Roman" w:cs="Times New Roman"/>
          <w:b/>
          <w:sz w:val="28"/>
          <w:szCs w:val="28"/>
          <w:lang w:val="kk-KZ" w:eastAsia="ru-RU"/>
        </w:rPr>
        <w:t xml:space="preserve"> жеңілдіктер</w:t>
      </w:r>
      <w:ins w:id="9" w:author="Байкошкарова Сандугаш" w:date="2025-09-09T10:47:00Z">
        <w:r w:rsidR="002B23C5">
          <w:rPr>
            <w:rFonts w:ascii="Times New Roman" w:eastAsia="Times New Roman" w:hAnsi="Times New Roman" w:cs="Times New Roman"/>
            <w:b/>
            <w:sz w:val="28"/>
            <w:szCs w:val="28"/>
            <w:lang w:val="kk-KZ" w:eastAsia="ru-RU"/>
          </w:rPr>
          <w:t>д</w:t>
        </w:r>
      </w:ins>
      <w:r w:rsidR="000D6E47" w:rsidRPr="000D6E47">
        <w:rPr>
          <w:rFonts w:ascii="Times New Roman" w:eastAsia="Times New Roman" w:hAnsi="Times New Roman" w:cs="Times New Roman"/>
          <w:b/>
          <w:sz w:val="28"/>
          <w:szCs w:val="28"/>
          <w:lang w:val="kk-KZ" w:eastAsia="ru-RU"/>
        </w:rPr>
        <w:t>і</w:t>
      </w:r>
      <w:del w:id="10" w:author="Байкошкарова Сандугаш" w:date="2025-09-09T10:47:00Z">
        <w:r w:rsidR="000D6E47" w:rsidRPr="000D6E47" w:rsidDel="002B23C5">
          <w:rPr>
            <w:rFonts w:ascii="Times New Roman" w:eastAsia="Times New Roman" w:hAnsi="Times New Roman" w:cs="Times New Roman"/>
            <w:b/>
            <w:sz w:val="28"/>
            <w:szCs w:val="28"/>
            <w:lang w:val="kk-KZ" w:eastAsia="ru-RU"/>
          </w:rPr>
          <w:delText>н</w:delText>
        </w:r>
      </w:del>
      <w:r w:rsidR="000D6E47" w:rsidRPr="000D6E47">
        <w:rPr>
          <w:rFonts w:ascii="Times New Roman" w:eastAsia="Times New Roman" w:hAnsi="Times New Roman" w:cs="Times New Roman"/>
          <w:b/>
          <w:sz w:val="28"/>
          <w:szCs w:val="28"/>
          <w:lang w:val="kk-KZ" w:eastAsia="ru-RU"/>
        </w:rPr>
        <w:t xml:space="preserve"> қолданудың әлеуметтік-экономикалық мақсаттарына қол жеткізу өлшемшарттары</w:t>
      </w:r>
      <w:del w:id="11" w:author="Байкошкарова Сандугаш" w:date="2025-09-09T10:47:00Z">
        <w:r w:rsidR="000D6E47" w:rsidRPr="000D6E47" w:rsidDel="002B23C5">
          <w:rPr>
            <w:rFonts w:ascii="Times New Roman" w:eastAsia="Times New Roman" w:hAnsi="Times New Roman" w:cs="Times New Roman"/>
            <w:b/>
            <w:sz w:val="28"/>
            <w:szCs w:val="28"/>
            <w:lang w:val="kk-KZ" w:eastAsia="ru-RU"/>
          </w:rPr>
          <w:delText>н және</w:delText>
        </w:r>
      </w:del>
      <w:ins w:id="12" w:author="Байкошкарова Сандугаш" w:date="2025-09-09T10:47:00Z">
        <w:r w:rsidR="002B23C5">
          <w:rPr>
            <w:rFonts w:ascii="Times New Roman" w:eastAsia="Times New Roman" w:hAnsi="Times New Roman" w:cs="Times New Roman"/>
            <w:b/>
            <w:sz w:val="28"/>
            <w:szCs w:val="28"/>
            <w:lang w:val="kk-KZ" w:eastAsia="ru-RU"/>
          </w:rPr>
          <w:t xml:space="preserve"> мен</w:t>
        </w:r>
      </w:ins>
      <w:r w:rsidR="000D6E47" w:rsidRPr="000D6E47">
        <w:rPr>
          <w:rFonts w:ascii="Times New Roman" w:eastAsia="Times New Roman" w:hAnsi="Times New Roman" w:cs="Times New Roman"/>
          <w:b/>
          <w:sz w:val="28"/>
          <w:szCs w:val="28"/>
          <w:lang w:val="kk-KZ" w:eastAsia="ru-RU"/>
        </w:rPr>
        <w:t xml:space="preserve"> оларды белгілеу </w:t>
      </w:r>
      <w:del w:id="13" w:author="Байкошкарова Сандугаш" w:date="2025-09-09T10:47:00Z">
        <w:r w:rsidR="000D6E47" w:rsidRPr="000D6E47" w:rsidDel="002B23C5">
          <w:rPr>
            <w:rFonts w:ascii="Times New Roman" w:eastAsia="Times New Roman" w:hAnsi="Times New Roman" w:cs="Times New Roman"/>
            <w:b/>
            <w:sz w:val="28"/>
            <w:szCs w:val="28"/>
            <w:lang w:val="kk-KZ" w:eastAsia="ru-RU"/>
          </w:rPr>
          <w:delText>қағидаларын айқындау</w:delText>
        </w:r>
      </w:del>
      <w:ins w:id="14" w:author="Байкошкарова Сандугаш" w:date="2025-09-09T10:47:00Z">
        <w:r w:rsidR="002B23C5">
          <w:rPr>
            <w:rFonts w:ascii="Times New Roman" w:eastAsia="Times New Roman" w:hAnsi="Times New Roman" w:cs="Times New Roman"/>
            <w:b/>
            <w:sz w:val="28"/>
            <w:szCs w:val="28"/>
            <w:lang w:val="kk-KZ" w:eastAsia="ru-RU"/>
          </w:rPr>
          <w:t>тәртібін бекіту</w:t>
        </w:r>
      </w:ins>
      <w:r w:rsidR="000D6E47" w:rsidRPr="000D6E47">
        <w:rPr>
          <w:rFonts w:ascii="Times New Roman" w:eastAsia="Times New Roman" w:hAnsi="Times New Roman" w:cs="Times New Roman"/>
          <w:b/>
          <w:sz w:val="28"/>
          <w:szCs w:val="28"/>
          <w:lang w:val="kk-KZ" w:eastAsia="ru-RU"/>
        </w:rPr>
        <w:t xml:space="preserve"> туралы</w:t>
      </w:r>
      <w:r w:rsidRPr="00417C1D">
        <w:rPr>
          <w:rFonts w:ascii="Times New Roman" w:eastAsia="Times New Roman" w:hAnsi="Times New Roman" w:cs="Times New Roman"/>
          <w:b/>
          <w:sz w:val="28"/>
          <w:szCs w:val="28"/>
          <w:lang w:val="kk-KZ" w:eastAsia="ru-RU"/>
        </w:rPr>
        <w:t xml:space="preserve">» </w:t>
      </w:r>
    </w:p>
    <w:p w14:paraId="3CB93AF6" w14:textId="77777777" w:rsidR="00DB5029" w:rsidRPr="00417C1D" w:rsidRDefault="00DB5029" w:rsidP="00DB5029">
      <w:pPr>
        <w:spacing w:after="0" w:line="240" w:lineRule="auto"/>
        <w:jc w:val="center"/>
        <w:rPr>
          <w:rFonts w:ascii="Times New Roman" w:eastAsia="Times New Roman" w:hAnsi="Times New Roman" w:cs="Times New Roman"/>
          <w:b/>
          <w:sz w:val="28"/>
          <w:szCs w:val="28"/>
          <w:lang w:val="kk-KZ" w:eastAsia="ru-RU"/>
        </w:rPr>
      </w:pPr>
      <w:r w:rsidRPr="00417C1D">
        <w:rPr>
          <w:rFonts w:ascii="Times New Roman" w:eastAsia="Times New Roman" w:hAnsi="Times New Roman" w:cs="Times New Roman"/>
          <w:b/>
          <w:sz w:val="28"/>
          <w:szCs w:val="28"/>
          <w:lang w:val="kk-KZ" w:eastAsia="ru-RU"/>
        </w:rPr>
        <w:t xml:space="preserve">Қазақстан Республикасының Үкіметі қаулысының жобасына </w:t>
      </w:r>
    </w:p>
    <w:p w14:paraId="2917D220" w14:textId="77777777" w:rsidR="00DB5029" w:rsidRPr="00417C1D" w:rsidRDefault="00DB5029" w:rsidP="00DB5029">
      <w:pPr>
        <w:spacing w:after="0" w:line="240" w:lineRule="auto"/>
        <w:jc w:val="center"/>
        <w:rPr>
          <w:rFonts w:ascii="Times New Roman" w:eastAsia="Times New Roman" w:hAnsi="Times New Roman" w:cs="Times New Roman"/>
          <w:b/>
          <w:sz w:val="28"/>
          <w:szCs w:val="28"/>
          <w:lang w:val="kk-KZ" w:eastAsia="ru-RU"/>
        </w:rPr>
      </w:pPr>
      <w:r w:rsidRPr="00417C1D">
        <w:rPr>
          <w:rFonts w:ascii="Times New Roman" w:eastAsia="Times New Roman" w:hAnsi="Times New Roman" w:cs="Times New Roman"/>
          <w:b/>
          <w:sz w:val="28"/>
          <w:szCs w:val="28"/>
          <w:lang w:val="kk-KZ" w:eastAsia="ru-RU"/>
        </w:rPr>
        <w:t>түсіндірме жазба</w:t>
      </w:r>
    </w:p>
    <w:p w14:paraId="11E4D88A" w14:textId="77777777" w:rsidR="00DB5029" w:rsidRPr="00417C1D" w:rsidRDefault="00DB5029" w:rsidP="00DB5029">
      <w:pPr>
        <w:spacing w:after="0" w:line="240" w:lineRule="auto"/>
        <w:jc w:val="center"/>
        <w:rPr>
          <w:rFonts w:ascii="Times New Roman" w:eastAsia="Times New Roman" w:hAnsi="Times New Roman" w:cs="Times New Roman"/>
          <w:b/>
          <w:iCs/>
          <w:sz w:val="28"/>
          <w:szCs w:val="28"/>
          <w:lang w:val="kk-KZ" w:eastAsia="ru-RU"/>
        </w:rPr>
      </w:pPr>
    </w:p>
    <w:p w14:paraId="1353E17B" w14:textId="77777777" w:rsidR="00DB5029" w:rsidRPr="00417C1D" w:rsidRDefault="00DB5029" w:rsidP="00DB5029">
      <w:pPr>
        <w:widowControl w:val="0"/>
        <w:numPr>
          <w:ilvl w:val="0"/>
          <w:numId w:val="1"/>
        </w:numPr>
        <w:autoSpaceDE w:val="0"/>
        <w:autoSpaceDN w:val="0"/>
        <w:adjustRightInd w:val="0"/>
        <w:spacing w:after="0" w:line="240" w:lineRule="auto"/>
        <w:contextualSpacing/>
        <w:rPr>
          <w:rFonts w:ascii="Times New Roman" w:eastAsia="Times New Roman" w:hAnsi="Times New Roman" w:cs="Times New Roman"/>
          <w:b/>
          <w:color w:val="000000"/>
          <w:sz w:val="28"/>
          <w:szCs w:val="28"/>
          <w:lang w:val="kk-KZ" w:eastAsia="ru-RU"/>
        </w:rPr>
      </w:pPr>
      <w:r w:rsidRPr="00417C1D">
        <w:rPr>
          <w:rFonts w:ascii="Times New Roman" w:eastAsia="Calibri" w:hAnsi="Times New Roman" w:cs="Times New Roman"/>
          <w:b/>
          <w:sz w:val="28"/>
          <w:szCs w:val="28"/>
          <w:lang w:val="kk-KZ" w:eastAsia="ru-RU"/>
        </w:rPr>
        <w:t>Әзірлеуші мемлекеттік органның атауы</w:t>
      </w:r>
    </w:p>
    <w:p w14:paraId="13FDD9C4" w14:textId="77777777" w:rsidR="00DB5029" w:rsidRPr="00417C1D" w:rsidRDefault="00DB5029" w:rsidP="00DB5029">
      <w:pPr>
        <w:widowControl w:val="0"/>
        <w:spacing w:after="0" w:line="240" w:lineRule="auto"/>
        <w:ind w:firstLine="705"/>
        <w:jc w:val="both"/>
        <w:rPr>
          <w:rFonts w:ascii="Times New Roman" w:eastAsia="Times New Roman" w:hAnsi="Times New Roman" w:cs="Times New Roman"/>
          <w:color w:val="000000"/>
          <w:sz w:val="28"/>
          <w:szCs w:val="28"/>
          <w:lang w:val="kk-KZ" w:eastAsia="ru-RU"/>
        </w:rPr>
      </w:pPr>
      <w:r w:rsidRPr="00417C1D">
        <w:rPr>
          <w:rFonts w:ascii="Times New Roman" w:eastAsia="Times New Roman" w:hAnsi="Times New Roman" w:cs="Times New Roman"/>
          <w:color w:val="000000"/>
          <w:sz w:val="28"/>
          <w:szCs w:val="28"/>
          <w:lang w:val="kk-KZ" w:eastAsia="ru-RU"/>
        </w:rPr>
        <w:t xml:space="preserve">Қазақстан Республикасының Ұлттық экономика министрлігі. </w:t>
      </w:r>
    </w:p>
    <w:p w14:paraId="0C9802E2" w14:textId="77777777" w:rsidR="00DB5029" w:rsidRPr="00417C1D" w:rsidRDefault="00DB5029" w:rsidP="00DB5029">
      <w:pPr>
        <w:widowControl w:val="0"/>
        <w:spacing w:after="0" w:line="240" w:lineRule="auto"/>
        <w:ind w:firstLine="705"/>
        <w:jc w:val="both"/>
        <w:rPr>
          <w:rFonts w:ascii="Times New Roman" w:eastAsia="Calibri" w:hAnsi="Times New Roman" w:cs="Times New Roman"/>
          <w:b/>
          <w:sz w:val="28"/>
          <w:szCs w:val="28"/>
          <w:lang w:val="kk-KZ"/>
        </w:rPr>
      </w:pPr>
      <w:r w:rsidRPr="00417C1D">
        <w:rPr>
          <w:rFonts w:ascii="Times New Roman" w:eastAsia="Calibri" w:hAnsi="Times New Roman" w:cs="Times New Roman"/>
          <w:b/>
          <w:sz w:val="28"/>
          <w:szCs w:val="28"/>
          <w:lang w:val="kk-KZ" w:eastAsia="ru-RU"/>
        </w:rPr>
        <w:t xml:space="preserve">2. </w:t>
      </w:r>
      <w:r w:rsidRPr="00861176">
        <w:rPr>
          <w:rFonts w:ascii="Times New Roman" w:eastAsia="Calibri" w:hAnsi="Times New Roman" w:cs="Times New Roman"/>
          <w:b/>
          <w:sz w:val="28"/>
          <w:szCs w:val="28"/>
          <w:lang w:val="kk-KZ" w:eastAsia="ru-RU"/>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r>
        <w:rPr>
          <w:rFonts w:ascii="Times New Roman" w:eastAsia="Calibri" w:hAnsi="Times New Roman" w:cs="Times New Roman"/>
          <w:b/>
          <w:sz w:val="28"/>
          <w:szCs w:val="28"/>
          <w:lang w:val="kk-KZ" w:eastAsia="ru-RU"/>
        </w:rPr>
        <w:t>.</w:t>
      </w:r>
    </w:p>
    <w:p w14:paraId="3EB340F0" w14:textId="05BC0626" w:rsidR="00DB5029" w:rsidRPr="00417C1D" w:rsidRDefault="000D6E47" w:rsidP="00DB5029">
      <w:pPr>
        <w:spacing w:after="0" w:line="240" w:lineRule="auto"/>
        <w:ind w:firstLine="709"/>
        <w:jc w:val="both"/>
        <w:rPr>
          <w:rFonts w:ascii="Times New Roman" w:eastAsia="Times New Roman" w:hAnsi="Times New Roman" w:cs="Times New Roman"/>
          <w:sz w:val="28"/>
          <w:szCs w:val="28"/>
          <w:lang w:val="kk-KZ" w:eastAsia="ru-RU"/>
        </w:rPr>
      </w:pPr>
      <w:r w:rsidRPr="000D6E47">
        <w:rPr>
          <w:rFonts w:ascii="Times New Roman" w:hAnsi="Times New Roman"/>
          <w:color w:val="000000"/>
          <w:sz w:val="28"/>
          <w:szCs w:val="28"/>
          <w:lang w:val="kk-KZ"/>
        </w:rPr>
        <w:t>Жоба Қазақстан Республикасының 2025 жылғы 18 шілдедегі Салық кодексінің 34</w:t>
      </w:r>
      <w:ins w:id="15" w:author="Байкошкарова Сандугаш" w:date="2025-09-09T10:56:00Z">
        <w:r w:rsidR="00B332BC">
          <w:rPr>
            <w:rFonts w:ascii="Times New Roman" w:hAnsi="Times New Roman"/>
            <w:color w:val="000000"/>
            <w:sz w:val="28"/>
            <w:szCs w:val="28"/>
            <w:lang w:val="kk-KZ"/>
          </w:rPr>
          <w:t>-</w:t>
        </w:r>
      </w:ins>
      <w:del w:id="16" w:author="Байкошкарова Сандугаш" w:date="2025-09-09T10:56:00Z">
        <w:r w:rsidRPr="000D6E47" w:rsidDel="00B332BC">
          <w:rPr>
            <w:rFonts w:ascii="Times New Roman" w:hAnsi="Times New Roman"/>
            <w:color w:val="000000"/>
            <w:sz w:val="28"/>
            <w:szCs w:val="28"/>
            <w:lang w:val="kk-KZ"/>
          </w:rPr>
          <w:delText xml:space="preserve"> </w:delText>
        </w:r>
      </w:del>
      <w:r w:rsidRPr="000D6E47">
        <w:rPr>
          <w:rFonts w:ascii="Times New Roman" w:hAnsi="Times New Roman"/>
          <w:color w:val="000000"/>
          <w:sz w:val="28"/>
          <w:szCs w:val="28"/>
          <w:lang w:val="kk-KZ"/>
        </w:rPr>
        <w:t>бабы</w:t>
      </w:r>
      <w:del w:id="17" w:author="Байкошкарова Сандугаш" w:date="2025-09-09T10:56:00Z">
        <w:r w:rsidRPr="000D6E47" w:rsidDel="00B332BC">
          <w:rPr>
            <w:rFonts w:ascii="Times New Roman" w:hAnsi="Times New Roman"/>
            <w:color w:val="000000"/>
            <w:sz w:val="28"/>
            <w:szCs w:val="28"/>
            <w:lang w:val="kk-KZ"/>
          </w:rPr>
          <w:delText>ның</w:delText>
        </w:r>
      </w:del>
      <w:r w:rsidRPr="000D6E47">
        <w:rPr>
          <w:rFonts w:ascii="Times New Roman" w:hAnsi="Times New Roman"/>
          <w:color w:val="000000"/>
          <w:sz w:val="28"/>
          <w:szCs w:val="28"/>
          <w:lang w:val="kk-KZ"/>
        </w:rPr>
        <w:t xml:space="preserve"> 4 және 7</w:t>
      </w:r>
      <w:ins w:id="18" w:author="Байкошкарова Сандугаш" w:date="2025-09-09T10:56:00Z">
        <w:r w:rsidR="00B332BC">
          <w:rPr>
            <w:rFonts w:ascii="Times New Roman" w:hAnsi="Times New Roman"/>
            <w:color w:val="000000"/>
            <w:sz w:val="28"/>
            <w:szCs w:val="28"/>
            <w:lang w:val="kk-KZ"/>
          </w:rPr>
          <w:t>-</w:t>
        </w:r>
      </w:ins>
      <w:del w:id="19" w:author="Байкошкарова Сандугаш" w:date="2025-09-09T10:56:00Z">
        <w:r w:rsidRPr="000D6E47" w:rsidDel="00B332BC">
          <w:rPr>
            <w:rFonts w:ascii="Times New Roman" w:hAnsi="Times New Roman"/>
            <w:color w:val="000000"/>
            <w:sz w:val="28"/>
            <w:szCs w:val="28"/>
            <w:lang w:val="kk-KZ"/>
          </w:rPr>
          <w:delText xml:space="preserve"> </w:delText>
        </w:r>
      </w:del>
      <w:r w:rsidRPr="000D6E47">
        <w:rPr>
          <w:rFonts w:ascii="Times New Roman" w:hAnsi="Times New Roman"/>
          <w:color w:val="000000"/>
          <w:sz w:val="28"/>
          <w:szCs w:val="28"/>
          <w:lang w:val="kk-KZ"/>
        </w:rPr>
        <w:t>тармақтарын іске асыру</w:t>
      </w:r>
      <w:del w:id="20" w:author="Байкошкарова Сандугаш" w:date="2025-09-09T10:56:00Z">
        <w:r w:rsidRPr="000D6E47" w:rsidDel="00B332BC">
          <w:rPr>
            <w:rFonts w:ascii="Times New Roman" w:hAnsi="Times New Roman"/>
            <w:color w:val="000000"/>
            <w:sz w:val="28"/>
            <w:szCs w:val="28"/>
            <w:lang w:val="kk-KZ"/>
          </w:rPr>
          <w:delText>ға</w:delText>
        </w:r>
      </w:del>
      <w:ins w:id="21" w:author="Байкошкарова Сандугаш" w:date="2025-09-09T10:56:00Z">
        <w:r w:rsidR="00B332BC">
          <w:rPr>
            <w:rFonts w:ascii="Times New Roman" w:hAnsi="Times New Roman"/>
            <w:color w:val="000000"/>
            <w:sz w:val="28"/>
            <w:szCs w:val="28"/>
            <w:lang w:val="kk-KZ"/>
          </w:rPr>
          <w:t xml:space="preserve"> </w:t>
        </w:r>
      </w:ins>
      <w:ins w:id="22" w:author="Байкошкарова Сандугаш" w:date="2025-09-09T10:57:00Z">
        <w:r w:rsidR="00B332BC">
          <w:rPr>
            <w:rFonts w:ascii="Times New Roman" w:hAnsi="Times New Roman"/>
            <w:color w:val="000000"/>
            <w:sz w:val="28"/>
            <w:szCs w:val="28"/>
            <w:lang w:val="kk-KZ"/>
          </w:rPr>
          <w:t>үшін</w:t>
        </w:r>
      </w:ins>
      <w:r w:rsidRPr="000D6E47">
        <w:rPr>
          <w:rFonts w:ascii="Times New Roman" w:hAnsi="Times New Roman"/>
          <w:color w:val="000000"/>
          <w:sz w:val="28"/>
          <w:szCs w:val="28"/>
          <w:lang w:val="kk-KZ"/>
        </w:rPr>
        <w:t xml:space="preserve"> әзірленді</w:t>
      </w:r>
      <w:r w:rsidR="00DB5029" w:rsidRPr="00417C1D">
        <w:rPr>
          <w:rFonts w:ascii="Times New Roman" w:eastAsia="Times New Roman" w:hAnsi="Times New Roman" w:cs="Times New Roman"/>
          <w:sz w:val="28"/>
          <w:szCs w:val="28"/>
          <w:lang w:val="kk-KZ" w:eastAsia="ru-RU"/>
        </w:rPr>
        <w:t>.</w:t>
      </w:r>
    </w:p>
    <w:p w14:paraId="7DCF10CC" w14:textId="77777777" w:rsidR="00DB5029" w:rsidRPr="00417C1D" w:rsidRDefault="00DB5029" w:rsidP="00DB5029">
      <w:pPr>
        <w:spacing w:after="0" w:line="240" w:lineRule="auto"/>
        <w:ind w:firstLine="709"/>
        <w:jc w:val="both"/>
        <w:rPr>
          <w:rFonts w:ascii="Times New Roman" w:eastAsia="Calibri" w:hAnsi="Times New Roman" w:cs="Times New Roman"/>
          <w:b/>
          <w:sz w:val="28"/>
          <w:szCs w:val="28"/>
          <w:lang w:val="kk-KZ" w:eastAsia="ru-RU"/>
        </w:rPr>
      </w:pPr>
      <w:r w:rsidRPr="00417C1D">
        <w:rPr>
          <w:rFonts w:ascii="Times New Roman" w:eastAsia="Calibri" w:hAnsi="Times New Roman" w:cs="Times New Roman"/>
          <w:b/>
          <w:sz w:val="28"/>
          <w:szCs w:val="28"/>
          <w:lang w:val="kk-KZ" w:eastAsia="ru-RU"/>
        </w:rPr>
        <w:t xml:space="preserve">3. </w:t>
      </w:r>
      <w:r w:rsidRPr="00861176">
        <w:rPr>
          <w:rFonts w:ascii="Times New Roman" w:eastAsia="Calibri" w:hAnsi="Times New Roman" w:cs="Times New Roman"/>
          <w:b/>
          <w:sz w:val="28"/>
          <w:szCs w:val="28"/>
          <w:lang w:val="kk-KZ" w:eastAsia="ru-RU"/>
        </w:rPr>
        <w:t>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r>
        <w:rPr>
          <w:rFonts w:ascii="Times New Roman" w:eastAsia="Calibri" w:hAnsi="Times New Roman" w:cs="Times New Roman"/>
          <w:b/>
          <w:sz w:val="28"/>
          <w:szCs w:val="28"/>
          <w:lang w:val="kk-KZ" w:eastAsia="ru-RU"/>
        </w:rPr>
        <w:t>.</w:t>
      </w:r>
    </w:p>
    <w:p w14:paraId="0BC46B9B" w14:textId="77777777" w:rsidR="00DB5029" w:rsidRPr="00417C1D" w:rsidRDefault="00DB5029" w:rsidP="00DB5029">
      <w:pPr>
        <w:widowControl w:val="0"/>
        <w:spacing w:after="0" w:line="240" w:lineRule="auto"/>
        <w:ind w:firstLine="705"/>
        <w:jc w:val="both"/>
        <w:rPr>
          <w:rFonts w:ascii="Times New Roman" w:eastAsia="Times New Roman" w:hAnsi="Times New Roman" w:cs="Times New Roman"/>
          <w:sz w:val="28"/>
          <w:szCs w:val="28"/>
          <w:lang w:val="kk-KZ" w:eastAsia="ru-RU"/>
        </w:rPr>
      </w:pPr>
      <w:r w:rsidRPr="00417C1D">
        <w:rPr>
          <w:rFonts w:ascii="Times New Roman" w:eastAsia="Times New Roman" w:hAnsi="Times New Roman" w:cs="Times New Roman"/>
          <w:sz w:val="28"/>
          <w:szCs w:val="28"/>
          <w:lang w:val="kk-KZ" w:eastAsia="ru-RU"/>
        </w:rPr>
        <w:t>Талап етілмейді.</w:t>
      </w:r>
    </w:p>
    <w:p w14:paraId="0960D8C7" w14:textId="77777777" w:rsidR="00DB5029" w:rsidRPr="00417C1D" w:rsidRDefault="00DB5029" w:rsidP="00DB5029">
      <w:pPr>
        <w:widowControl w:val="0"/>
        <w:spacing w:after="0" w:line="240" w:lineRule="auto"/>
        <w:ind w:firstLine="705"/>
        <w:jc w:val="both"/>
        <w:rPr>
          <w:rFonts w:ascii="Times New Roman" w:eastAsia="Calibri" w:hAnsi="Times New Roman" w:cs="Times New Roman"/>
          <w:b/>
          <w:sz w:val="28"/>
          <w:szCs w:val="28"/>
          <w:lang w:val="kk-KZ"/>
        </w:rPr>
      </w:pPr>
      <w:r w:rsidRPr="00417C1D">
        <w:rPr>
          <w:rFonts w:ascii="Times New Roman" w:eastAsia="Times New Roman" w:hAnsi="Times New Roman" w:cs="Times New Roman"/>
          <w:b/>
          <w:color w:val="000000"/>
          <w:spacing w:val="1"/>
          <w:sz w:val="28"/>
          <w:szCs w:val="28"/>
          <w:shd w:val="clear" w:color="auto" w:fill="FFFFFF"/>
          <w:lang w:val="kk-KZ" w:eastAsia="ru-RU"/>
        </w:rPr>
        <w:t xml:space="preserve">4. </w:t>
      </w:r>
      <w:r w:rsidRPr="00861176">
        <w:rPr>
          <w:rFonts w:ascii="Times New Roman" w:eastAsia="Times New Roman" w:hAnsi="Times New Roman" w:cs="Times New Roman"/>
          <w:b/>
          <w:color w:val="000000"/>
          <w:spacing w:val="1"/>
          <w:sz w:val="28"/>
          <w:szCs w:val="28"/>
          <w:shd w:val="clear" w:color="auto" w:fill="FFFFFF"/>
          <w:lang w:val="kk-KZ" w:eastAsia="ru-RU"/>
        </w:rPr>
        <w:t>Жоба қабылданған жағдайда болжанатын әлеуметтік-экономикалық, құқықтық және (немесе) өзге салдар, сондай-ақ жоба ережелерінің ұлттық қауіпсіздікті қамтамасыз етуге ықпалы</w:t>
      </w:r>
      <w:r>
        <w:rPr>
          <w:rFonts w:ascii="Times New Roman" w:eastAsia="Times New Roman" w:hAnsi="Times New Roman" w:cs="Times New Roman"/>
          <w:b/>
          <w:color w:val="000000"/>
          <w:spacing w:val="1"/>
          <w:sz w:val="28"/>
          <w:szCs w:val="28"/>
          <w:shd w:val="clear" w:color="auto" w:fill="FFFFFF"/>
          <w:lang w:val="kk-KZ" w:eastAsia="ru-RU"/>
        </w:rPr>
        <w:t>.</w:t>
      </w:r>
    </w:p>
    <w:p w14:paraId="6368F7FF" w14:textId="77777777" w:rsidR="00DB5029" w:rsidRPr="00417C1D" w:rsidRDefault="00DB5029" w:rsidP="00DB5029">
      <w:pPr>
        <w:spacing w:after="0" w:line="240" w:lineRule="auto"/>
        <w:ind w:firstLine="709"/>
        <w:jc w:val="both"/>
        <w:rPr>
          <w:rFonts w:ascii="Times New Roman" w:eastAsia="Times New Roman" w:hAnsi="Times New Roman" w:cs="Times New Roman"/>
          <w:color w:val="000000"/>
          <w:spacing w:val="1"/>
          <w:sz w:val="28"/>
          <w:szCs w:val="28"/>
          <w:shd w:val="clear" w:color="auto" w:fill="FFFFFF"/>
          <w:lang w:val="kk-KZ" w:eastAsia="ru-RU"/>
        </w:rPr>
      </w:pPr>
      <w:r w:rsidRPr="00417C1D">
        <w:rPr>
          <w:rFonts w:ascii="Times New Roman" w:eastAsia="Times New Roman" w:hAnsi="Times New Roman" w:cs="Times New Roman"/>
          <w:color w:val="000000"/>
          <w:spacing w:val="1"/>
          <w:sz w:val="28"/>
          <w:szCs w:val="28"/>
          <w:shd w:val="clear" w:color="auto" w:fill="FFFFFF"/>
          <w:lang w:val="kk-KZ" w:eastAsia="ru-RU"/>
        </w:rPr>
        <w:t xml:space="preserve">Жобаны қабылдау теріс әлеуметтік-экономикалық </w:t>
      </w:r>
      <w:r>
        <w:rPr>
          <w:rFonts w:ascii="Times New Roman" w:eastAsia="Times New Roman" w:hAnsi="Times New Roman" w:cs="Times New Roman"/>
          <w:color w:val="000000"/>
          <w:spacing w:val="1"/>
          <w:sz w:val="28"/>
          <w:szCs w:val="28"/>
          <w:shd w:val="clear" w:color="auto" w:fill="FFFFFF"/>
          <w:lang w:val="kk-KZ" w:eastAsia="ru-RU"/>
        </w:rPr>
        <w:t>және (</w:t>
      </w:r>
      <w:r w:rsidRPr="00417C1D">
        <w:rPr>
          <w:rFonts w:ascii="Times New Roman" w:eastAsia="Times New Roman" w:hAnsi="Times New Roman" w:cs="Times New Roman"/>
          <w:color w:val="000000"/>
          <w:spacing w:val="1"/>
          <w:sz w:val="28"/>
          <w:szCs w:val="28"/>
          <w:shd w:val="clear" w:color="auto" w:fill="FFFFFF"/>
          <w:lang w:val="kk-KZ" w:eastAsia="ru-RU"/>
        </w:rPr>
        <w:t>немесе</w:t>
      </w:r>
      <w:r>
        <w:rPr>
          <w:rFonts w:ascii="Times New Roman" w:eastAsia="Times New Roman" w:hAnsi="Times New Roman" w:cs="Times New Roman"/>
          <w:color w:val="000000"/>
          <w:spacing w:val="1"/>
          <w:sz w:val="28"/>
          <w:szCs w:val="28"/>
          <w:shd w:val="clear" w:color="auto" w:fill="FFFFFF"/>
          <w:lang w:val="kk-KZ" w:eastAsia="ru-RU"/>
        </w:rPr>
        <w:t>)</w:t>
      </w:r>
      <w:r w:rsidRPr="00417C1D">
        <w:rPr>
          <w:rFonts w:ascii="Times New Roman" w:eastAsia="Times New Roman" w:hAnsi="Times New Roman" w:cs="Times New Roman"/>
          <w:color w:val="000000"/>
          <w:spacing w:val="1"/>
          <w:sz w:val="28"/>
          <w:szCs w:val="28"/>
          <w:shd w:val="clear" w:color="auto" w:fill="FFFFFF"/>
          <w:lang w:val="kk-KZ" w:eastAsia="ru-RU"/>
        </w:rPr>
        <w:t xml:space="preserve"> құқықтық салдарға әкеп соқтырмайды, сондай-ақ ұлттық қауіпсіздікті қамтамасыз етуге әсер етпейді. </w:t>
      </w:r>
    </w:p>
    <w:p w14:paraId="4CFEEA32" w14:textId="77777777" w:rsidR="00DB5029" w:rsidRPr="00417C1D" w:rsidRDefault="00DB5029" w:rsidP="00DB5029">
      <w:pPr>
        <w:widowControl w:val="0"/>
        <w:spacing w:after="0" w:line="240" w:lineRule="auto"/>
        <w:ind w:firstLine="705"/>
        <w:jc w:val="both"/>
        <w:rPr>
          <w:rFonts w:ascii="Times New Roman" w:eastAsia="Calibri" w:hAnsi="Times New Roman" w:cs="Times New Roman"/>
          <w:b/>
          <w:sz w:val="28"/>
          <w:szCs w:val="28"/>
          <w:lang w:val="kk-KZ" w:eastAsia="ru-RU"/>
        </w:rPr>
      </w:pPr>
      <w:r w:rsidRPr="00417C1D">
        <w:rPr>
          <w:rFonts w:ascii="Times New Roman" w:eastAsia="Times New Roman" w:hAnsi="Times New Roman" w:cs="Times New Roman"/>
          <w:b/>
          <w:color w:val="000000"/>
          <w:spacing w:val="1"/>
          <w:sz w:val="28"/>
          <w:szCs w:val="28"/>
          <w:shd w:val="clear" w:color="auto" w:fill="FFFFFF"/>
          <w:lang w:val="kk-KZ" w:eastAsia="ru-RU"/>
        </w:rPr>
        <w:t xml:space="preserve">5. </w:t>
      </w:r>
      <w:r w:rsidRPr="00861176">
        <w:rPr>
          <w:rFonts w:ascii="Times New Roman" w:eastAsia="Times New Roman" w:hAnsi="Times New Roman" w:cs="Times New Roman"/>
          <w:b/>
          <w:color w:val="000000"/>
          <w:spacing w:val="1"/>
          <w:sz w:val="28"/>
          <w:szCs w:val="28"/>
          <w:shd w:val="clear" w:color="auto" w:fill="FFFFFF"/>
          <w:lang w:val="kk-KZ" w:eastAsia="ru-RU"/>
        </w:rPr>
        <w:t>Нақты мақсаттар мен күтілетін нәтижелердің мерзімдері</w:t>
      </w:r>
      <w:r>
        <w:rPr>
          <w:rFonts w:ascii="Times New Roman" w:eastAsia="Times New Roman" w:hAnsi="Times New Roman" w:cs="Times New Roman"/>
          <w:b/>
          <w:color w:val="000000"/>
          <w:spacing w:val="1"/>
          <w:sz w:val="28"/>
          <w:szCs w:val="28"/>
          <w:shd w:val="clear" w:color="auto" w:fill="FFFFFF"/>
          <w:lang w:val="kk-KZ" w:eastAsia="ru-RU"/>
        </w:rPr>
        <w:t>.</w:t>
      </w:r>
    </w:p>
    <w:p w14:paraId="3A0F7097" w14:textId="29BAD169" w:rsidR="00DB5029" w:rsidRDefault="000D6E47" w:rsidP="00DB5029">
      <w:pPr>
        <w:widowControl w:val="0"/>
        <w:spacing w:after="0" w:line="240" w:lineRule="auto"/>
        <w:ind w:firstLine="705"/>
        <w:jc w:val="both"/>
        <w:rPr>
          <w:rFonts w:ascii="Times New Roman" w:eastAsia="Times New Roman" w:hAnsi="Times New Roman" w:cs="Times New Roman"/>
          <w:sz w:val="28"/>
          <w:szCs w:val="28"/>
          <w:lang w:val="kk-KZ" w:eastAsia="ru-RU"/>
        </w:rPr>
      </w:pPr>
      <w:r w:rsidRPr="000D6E47">
        <w:rPr>
          <w:rFonts w:ascii="Times New Roman" w:eastAsia="Times New Roman" w:hAnsi="Times New Roman" w:cs="Times New Roman"/>
          <w:bCs/>
          <w:sz w:val="28"/>
          <w:szCs w:val="28"/>
          <w:lang w:val="kk-KZ"/>
        </w:rPr>
        <w:t>Жобаны қабылдау салықтық жеңілдікке қажеттілік негіздемелерін берудің бірыңғай және ашық тәртібін қалыптастыруға мүмкіндік береді, салықтық жеңілдік</w:t>
      </w:r>
      <w:del w:id="23" w:author="Байкошкарова Сандугаш" w:date="2025-09-09T10:58:00Z">
        <w:r w:rsidRPr="000D6E47" w:rsidDel="00B332BC">
          <w:rPr>
            <w:rFonts w:ascii="Times New Roman" w:eastAsia="Times New Roman" w:hAnsi="Times New Roman" w:cs="Times New Roman"/>
            <w:bCs/>
            <w:sz w:val="28"/>
            <w:szCs w:val="28"/>
            <w:lang w:val="kk-KZ"/>
          </w:rPr>
          <w:delText>тер</w:delText>
        </w:r>
      </w:del>
      <w:r w:rsidRPr="000D6E47">
        <w:rPr>
          <w:rFonts w:ascii="Times New Roman" w:eastAsia="Times New Roman" w:hAnsi="Times New Roman" w:cs="Times New Roman"/>
          <w:bCs/>
          <w:sz w:val="28"/>
          <w:szCs w:val="28"/>
          <w:lang w:val="kk-KZ"/>
        </w:rPr>
        <w:t xml:space="preserve"> беру (ұзарту) жөніндегі шешімдердің объективтілігі мен </w:t>
      </w:r>
      <w:r w:rsidRPr="000D6E47">
        <w:rPr>
          <w:rFonts w:ascii="Times New Roman" w:eastAsia="Times New Roman" w:hAnsi="Times New Roman" w:cs="Times New Roman"/>
          <w:bCs/>
          <w:sz w:val="28"/>
          <w:szCs w:val="28"/>
          <w:lang w:val="kk-KZ"/>
        </w:rPr>
        <w:lastRenderedPageBreak/>
        <w:t>негізділігін қамтамасыз етеді, салықтық жеңілдіктер берудің тиімділігін арттырады, салықтық жеңілдіктерді қолданудың әлеуметтік-экономикалық мақсаттарын бағалау үшін жағдайлар жасайды</w:t>
      </w:r>
      <w:r w:rsidR="00F879CF">
        <w:rPr>
          <w:rFonts w:ascii="Times New Roman" w:eastAsia="Times New Roman" w:hAnsi="Times New Roman" w:cs="Times New Roman"/>
          <w:bCs/>
          <w:sz w:val="28"/>
          <w:szCs w:val="28"/>
          <w:lang w:val="kk-KZ"/>
        </w:rPr>
        <w:t>.</w:t>
      </w:r>
    </w:p>
    <w:p w14:paraId="7D5F1496" w14:textId="77777777" w:rsidR="00DB5029" w:rsidRPr="00417C1D" w:rsidRDefault="00DB5029" w:rsidP="00DB5029">
      <w:pPr>
        <w:widowControl w:val="0"/>
        <w:spacing w:after="0" w:line="240" w:lineRule="auto"/>
        <w:ind w:firstLine="705"/>
        <w:jc w:val="both"/>
        <w:rPr>
          <w:rFonts w:ascii="Times New Roman" w:eastAsia="Calibri" w:hAnsi="Times New Roman" w:cs="Times New Roman"/>
          <w:b/>
          <w:sz w:val="28"/>
          <w:szCs w:val="28"/>
          <w:lang w:val="kk-KZ" w:eastAsia="ru-RU"/>
        </w:rPr>
      </w:pPr>
      <w:r w:rsidRPr="00417C1D">
        <w:rPr>
          <w:rFonts w:ascii="Times New Roman" w:eastAsia="Calibri" w:hAnsi="Times New Roman" w:cs="Times New Roman"/>
          <w:b/>
          <w:sz w:val="28"/>
          <w:szCs w:val="28"/>
          <w:lang w:val="kk-KZ" w:eastAsia="ru-RU"/>
        </w:rPr>
        <w:t xml:space="preserve">6. </w:t>
      </w:r>
      <w:r w:rsidRPr="00861176">
        <w:rPr>
          <w:rFonts w:ascii="Times New Roman" w:eastAsia="Calibri" w:hAnsi="Times New Roman" w:cs="Times New Roman"/>
          <w:b/>
          <w:sz w:val="28"/>
          <w:szCs w:val="28"/>
          <w:lang w:val="kk-KZ" w:eastAsia="ru-RU"/>
        </w:rPr>
        <w:t>Жобада қаралатын мәселелер бойынша Президенттің және/немесе Үкіметтің бұрын қабылданған актілері және олардың іске асырылу нәтижелері туралы мәліметтер.</w:t>
      </w:r>
    </w:p>
    <w:p w14:paraId="5A626B2C" w14:textId="5045A257" w:rsidR="00F879CF" w:rsidRPr="005D0DB5" w:rsidRDefault="000D6E47" w:rsidP="00F879C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val="kk-KZ"/>
        </w:rPr>
      </w:pPr>
      <w:r w:rsidRPr="000D6E47">
        <w:rPr>
          <w:rFonts w:ascii="Times New Roman" w:eastAsia="Times New Roman" w:hAnsi="Times New Roman" w:cs="Times New Roman"/>
          <w:sz w:val="28"/>
          <w:szCs w:val="28"/>
          <w:lang w:val="kk-KZ"/>
        </w:rPr>
        <w:t>Жоқ</w:t>
      </w:r>
      <w:r w:rsidR="00F879CF">
        <w:rPr>
          <w:rFonts w:ascii="Times New Roman" w:eastAsia="Times New Roman" w:hAnsi="Times New Roman" w:cs="Times New Roman"/>
          <w:sz w:val="28"/>
          <w:szCs w:val="28"/>
          <w:lang w:val="kk-KZ"/>
        </w:rPr>
        <w:t>.</w:t>
      </w:r>
    </w:p>
    <w:p w14:paraId="49BC76F6" w14:textId="77777777" w:rsidR="00DB5029" w:rsidRPr="00417C1D" w:rsidRDefault="00DB5029" w:rsidP="00DB5029">
      <w:pPr>
        <w:widowControl w:val="0"/>
        <w:spacing w:after="0" w:line="240" w:lineRule="auto"/>
        <w:ind w:firstLine="705"/>
        <w:jc w:val="both"/>
        <w:rPr>
          <w:rFonts w:ascii="Times New Roman" w:eastAsia="Times New Roman" w:hAnsi="Times New Roman" w:cs="Times New Roman"/>
          <w:b/>
          <w:color w:val="000000"/>
          <w:spacing w:val="1"/>
          <w:sz w:val="28"/>
          <w:szCs w:val="28"/>
          <w:shd w:val="clear" w:color="auto" w:fill="FFFFFF"/>
          <w:lang w:val="kk-KZ" w:eastAsia="ru-RU"/>
        </w:rPr>
      </w:pPr>
      <w:r w:rsidRPr="00417C1D">
        <w:rPr>
          <w:rFonts w:ascii="Times New Roman" w:eastAsia="Times New Roman" w:hAnsi="Times New Roman" w:cs="Times New Roman"/>
          <w:b/>
          <w:color w:val="000000"/>
          <w:spacing w:val="1"/>
          <w:sz w:val="28"/>
          <w:szCs w:val="28"/>
          <w:shd w:val="clear" w:color="auto" w:fill="FFFFFF"/>
          <w:lang w:val="kk-KZ" w:eastAsia="ru-RU"/>
        </w:rPr>
        <w:t xml:space="preserve">7. </w:t>
      </w:r>
      <w:r w:rsidRPr="00861176">
        <w:rPr>
          <w:rFonts w:ascii="Times New Roman" w:eastAsia="Times New Roman" w:hAnsi="Times New Roman" w:cs="Times New Roman"/>
          <w:b/>
          <w:color w:val="000000"/>
          <w:spacing w:val="1"/>
          <w:sz w:val="28"/>
          <w:szCs w:val="28"/>
          <w:shd w:val="clear" w:color="auto" w:fill="FFFFFF"/>
          <w:lang w:val="kk-KZ" w:eastAsia="ru-RU"/>
        </w:rPr>
        <w:t>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және/немесе толықтырулар енгізу талап етілетін-етілмейтінін көрсету) не ондай қажеттіліктің болмауы</w:t>
      </w:r>
    </w:p>
    <w:p w14:paraId="5E2C9521" w14:textId="77777777" w:rsidR="00DB5029" w:rsidRPr="00417C1D" w:rsidRDefault="00DB5029" w:rsidP="00DB5029">
      <w:pPr>
        <w:widowControl w:val="0"/>
        <w:spacing w:after="0" w:line="240" w:lineRule="auto"/>
        <w:ind w:firstLine="705"/>
        <w:jc w:val="both"/>
        <w:rPr>
          <w:rFonts w:ascii="Times New Roman" w:eastAsia="Times New Roman" w:hAnsi="Times New Roman" w:cs="Times New Roman"/>
          <w:color w:val="000000"/>
          <w:spacing w:val="1"/>
          <w:sz w:val="28"/>
          <w:szCs w:val="28"/>
          <w:shd w:val="clear" w:color="auto" w:fill="FFFFFF"/>
          <w:lang w:val="kk-KZ" w:eastAsia="ru-RU"/>
        </w:rPr>
      </w:pPr>
      <w:r w:rsidRPr="00417C1D">
        <w:rPr>
          <w:rFonts w:ascii="Times New Roman" w:eastAsia="Times New Roman" w:hAnsi="Times New Roman" w:cs="Times New Roman"/>
          <w:color w:val="000000"/>
          <w:spacing w:val="1"/>
          <w:sz w:val="28"/>
          <w:szCs w:val="28"/>
          <w:shd w:val="clear" w:color="auto" w:fill="FFFFFF"/>
          <w:lang w:val="kk-KZ" w:eastAsia="ru-RU"/>
        </w:rPr>
        <w:t>Талап етілмейді.</w:t>
      </w:r>
    </w:p>
    <w:p w14:paraId="6F62040D" w14:textId="38889443" w:rsidR="00DB5029" w:rsidRPr="00417C1D" w:rsidRDefault="00DB5029" w:rsidP="00DB5029">
      <w:pPr>
        <w:widowControl w:val="0"/>
        <w:spacing w:after="0" w:line="240" w:lineRule="auto"/>
        <w:ind w:firstLine="705"/>
        <w:jc w:val="both"/>
        <w:rPr>
          <w:rFonts w:ascii="Times New Roman" w:eastAsia="Times New Roman" w:hAnsi="Times New Roman" w:cs="Times New Roman"/>
          <w:b/>
          <w:color w:val="000000"/>
          <w:spacing w:val="1"/>
          <w:sz w:val="28"/>
          <w:szCs w:val="28"/>
          <w:shd w:val="clear" w:color="auto" w:fill="FFFFFF"/>
          <w:lang w:val="kk-KZ" w:eastAsia="ru-RU"/>
        </w:rPr>
      </w:pPr>
      <w:r w:rsidRPr="00417C1D">
        <w:rPr>
          <w:rFonts w:ascii="Times New Roman" w:eastAsia="Times New Roman" w:hAnsi="Times New Roman" w:cs="Times New Roman"/>
          <w:b/>
          <w:color w:val="000000"/>
          <w:spacing w:val="1"/>
          <w:sz w:val="28"/>
          <w:szCs w:val="28"/>
          <w:shd w:val="clear" w:color="auto" w:fill="FFFFFF"/>
          <w:lang w:val="kk-KZ" w:eastAsia="ru-RU"/>
        </w:rPr>
        <w:t>8. Ұсынылған халықаралық шарттың жобасын кейіннен ратификациялау қажетті</w:t>
      </w:r>
      <w:del w:id="24" w:author="Байкошкарова Сандугаш" w:date="2025-09-09T11:07:00Z">
        <w:r w:rsidRPr="00417C1D" w:rsidDel="00CA3502">
          <w:rPr>
            <w:rFonts w:ascii="Times New Roman" w:eastAsia="Times New Roman" w:hAnsi="Times New Roman" w:cs="Times New Roman"/>
            <w:b/>
            <w:color w:val="000000"/>
            <w:spacing w:val="1"/>
            <w:sz w:val="28"/>
            <w:szCs w:val="28"/>
            <w:shd w:val="clear" w:color="auto" w:fill="FFFFFF"/>
            <w:lang w:val="kk-KZ" w:eastAsia="ru-RU"/>
          </w:rPr>
          <w:delText>лі</w:delText>
        </w:r>
      </w:del>
      <w:r w:rsidRPr="00417C1D">
        <w:rPr>
          <w:rFonts w:ascii="Times New Roman" w:eastAsia="Times New Roman" w:hAnsi="Times New Roman" w:cs="Times New Roman"/>
          <w:b/>
          <w:color w:val="000000"/>
          <w:spacing w:val="1"/>
          <w:sz w:val="28"/>
          <w:szCs w:val="28"/>
          <w:shd w:val="clear" w:color="auto" w:fill="FFFFFF"/>
          <w:lang w:val="kk-KZ" w:eastAsia="ru-RU"/>
        </w:rPr>
        <w:t>гі туралы ақпарат</w:t>
      </w:r>
      <w:r>
        <w:rPr>
          <w:rFonts w:ascii="Times New Roman" w:eastAsia="Times New Roman" w:hAnsi="Times New Roman" w:cs="Times New Roman"/>
          <w:b/>
          <w:color w:val="000000"/>
          <w:spacing w:val="1"/>
          <w:sz w:val="28"/>
          <w:szCs w:val="28"/>
          <w:shd w:val="clear" w:color="auto" w:fill="FFFFFF"/>
          <w:lang w:val="kk-KZ" w:eastAsia="ru-RU"/>
        </w:rPr>
        <w:t>.</w:t>
      </w:r>
    </w:p>
    <w:p w14:paraId="1E426A99" w14:textId="77777777" w:rsidR="00DB5029" w:rsidRPr="00417C1D" w:rsidRDefault="00DB5029" w:rsidP="00DB5029">
      <w:pPr>
        <w:widowControl w:val="0"/>
        <w:spacing w:after="0" w:line="240" w:lineRule="auto"/>
        <w:ind w:firstLine="705"/>
        <w:jc w:val="both"/>
        <w:rPr>
          <w:rFonts w:ascii="Times New Roman" w:eastAsia="Times New Roman" w:hAnsi="Times New Roman" w:cs="Times New Roman"/>
          <w:color w:val="000000"/>
          <w:spacing w:val="1"/>
          <w:sz w:val="28"/>
          <w:szCs w:val="28"/>
          <w:shd w:val="clear" w:color="auto" w:fill="FFFFFF"/>
          <w:lang w:val="kk-KZ" w:eastAsia="ru-RU"/>
        </w:rPr>
      </w:pPr>
      <w:r w:rsidRPr="00417C1D">
        <w:rPr>
          <w:rFonts w:ascii="Times New Roman" w:eastAsia="Times New Roman" w:hAnsi="Times New Roman" w:cs="Times New Roman"/>
          <w:color w:val="000000"/>
          <w:spacing w:val="1"/>
          <w:sz w:val="28"/>
          <w:szCs w:val="28"/>
          <w:shd w:val="clear" w:color="auto" w:fill="FFFFFF"/>
          <w:lang w:val="kk-KZ" w:eastAsia="ru-RU"/>
        </w:rPr>
        <w:t>Халықаралық шарт болып табылмайды.</w:t>
      </w:r>
    </w:p>
    <w:p w14:paraId="75003D6E" w14:textId="77777777" w:rsidR="00DB5029" w:rsidRPr="00417C1D" w:rsidRDefault="00DB5029" w:rsidP="00DB5029">
      <w:pPr>
        <w:widowControl w:val="0"/>
        <w:spacing w:after="0" w:line="240" w:lineRule="auto"/>
        <w:ind w:firstLine="705"/>
        <w:jc w:val="both"/>
        <w:rPr>
          <w:rFonts w:ascii="Times New Roman" w:eastAsia="Times New Roman" w:hAnsi="Times New Roman" w:cs="Times New Roman"/>
          <w:b/>
          <w:color w:val="000000"/>
          <w:spacing w:val="1"/>
          <w:sz w:val="28"/>
          <w:szCs w:val="28"/>
          <w:shd w:val="clear" w:color="auto" w:fill="FFFFFF"/>
          <w:lang w:val="kk-KZ" w:eastAsia="ru-RU"/>
        </w:rPr>
      </w:pPr>
      <w:r w:rsidRPr="00417C1D">
        <w:rPr>
          <w:rFonts w:ascii="Times New Roman" w:eastAsia="Times New Roman" w:hAnsi="Times New Roman" w:cs="Times New Roman"/>
          <w:b/>
          <w:color w:val="000000"/>
          <w:spacing w:val="1"/>
          <w:sz w:val="28"/>
          <w:szCs w:val="28"/>
          <w:shd w:val="clear" w:color="auto" w:fill="FFFFFF"/>
          <w:lang w:val="kk-KZ" w:eastAsia="ru-RU"/>
        </w:rPr>
        <w:t xml:space="preserve">9. </w:t>
      </w:r>
      <w:r w:rsidRPr="002F3E7E">
        <w:rPr>
          <w:rFonts w:ascii="Times New Roman" w:eastAsia="Times New Roman" w:hAnsi="Times New Roman" w:cs="Times New Roman"/>
          <w:b/>
          <w:color w:val="000000"/>
          <w:spacing w:val="1"/>
          <w:sz w:val="28"/>
          <w:szCs w:val="28"/>
          <w:shd w:val="clear" w:color="auto" w:fill="FFFFFF"/>
          <w:lang w:val="kk-KZ" w:eastAsia="ru-RU"/>
        </w:rPr>
        <w:t>Кеңсе Басшысы мен Байланыс және ақпарат министрінің 2011 жылғы 20 мамырдағы № 25-1-32қпү/22П-қпү бірлескен бұйрығымен бекітілген «Қазақстан Республикасы Үкіметінің мобильдік кеңсесі» ақпараттық жүйесінде беруге рұқсат етілген қызметтік ақпарат тізбесіне сәйкес мемлекеттік құпия және (немесе) қызметтік ақпарат қамтылған жобаларды қоспағанда, жобаны және оған материалдарды Үкімет мүшелерінің мобильдік құрылғыларына «Қазақстан Республикасы Үкіметінің мобильдік кеңсесі» ақпараттық жүйесі арқылы беру мүмкіндігі.</w:t>
      </w:r>
    </w:p>
    <w:p w14:paraId="25419A9A" w14:textId="77777777" w:rsidR="00DB5029" w:rsidRPr="00417C1D" w:rsidRDefault="00DB5029" w:rsidP="00DB5029">
      <w:pPr>
        <w:widowControl w:val="0"/>
        <w:spacing w:after="0" w:line="240" w:lineRule="auto"/>
        <w:ind w:firstLine="705"/>
        <w:jc w:val="both"/>
        <w:rPr>
          <w:rFonts w:ascii="Times New Roman" w:eastAsia="Times New Roman" w:hAnsi="Times New Roman" w:cs="Times New Roman"/>
          <w:color w:val="000000"/>
          <w:spacing w:val="1"/>
          <w:sz w:val="28"/>
          <w:szCs w:val="28"/>
          <w:shd w:val="clear" w:color="auto" w:fill="FFFFFF"/>
          <w:lang w:val="kk-KZ" w:eastAsia="ru-RU"/>
        </w:rPr>
      </w:pPr>
      <w:r w:rsidRPr="00417C1D">
        <w:rPr>
          <w:rFonts w:ascii="Times New Roman" w:eastAsia="Times New Roman" w:hAnsi="Times New Roman" w:cs="Times New Roman"/>
          <w:color w:val="000000"/>
          <w:spacing w:val="1"/>
          <w:sz w:val="28"/>
          <w:szCs w:val="28"/>
          <w:shd w:val="clear" w:color="auto" w:fill="FFFFFF"/>
          <w:lang w:val="kk-KZ" w:eastAsia="ru-RU"/>
        </w:rPr>
        <w:t>Рұқсат етіледі.</w:t>
      </w:r>
    </w:p>
    <w:p w14:paraId="60D4C050" w14:textId="77777777" w:rsidR="00DB5029" w:rsidRPr="00417C1D" w:rsidRDefault="00DB5029" w:rsidP="00DB5029">
      <w:pPr>
        <w:widowControl w:val="0"/>
        <w:spacing w:after="0" w:line="240" w:lineRule="auto"/>
        <w:ind w:firstLine="705"/>
        <w:jc w:val="both"/>
        <w:rPr>
          <w:rFonts w:ascii="Times New Roman" w:eastAsia="Times New Roman" w:hAnsi="Times New Roman" w:cs="Times New Roman"/>
          <w:b/>
          <w:color w:val="000000"/>
          <w:spacing w:val="1"/>
          <w:sz w:val="28"/>
          <w:szCs w:val="28"/>
          <w:shd w:val="clear" w:color="auto" w:fill="FFFFFF"/>
          <w:lang w:val="kk-KZ" w:eastAsia="ru-RU"/>
        </w:rPr>
      </w:pPr>
      <w:r w:rsidRPr="00417C1D">
        <w:rPr>
          <w:rFonts w:ascii="Times New Roman" w:eastAsia="Times New Roman" w:hAnsi="Times New Roman" w:cs="Times New Roman"/>
          <w:b/>
          <w:color w:val="000000"/>
          <w:spacing w:val="1"/>
          <w:sz w:val="28"/>
          <w:szCs w:val="28"/>
          <w:shd w:val="clear" w:color="auto" w:fill="FFFFFF"/>
          <w:lang w:val="kk-KZ" w:eastAsia="ru-RU"/>
        </w:rPr>
        <w:t xml:space="preserve">10. </w:t>
      </w:r>
      <w:r w:rsidRPr="002F3E7E">
        <w:rPr>
          <w:rFonts w:ascii="Times New Roman" w:eastAsia="Times New Roman" w:hAnsi="Times New Roman" w:cs="Times New Roman"/>
          <w:b/>
          <w:color w:val="000000"/>
          <w:spacing w:val="1"/>
          <w:sz w:val="28"/>
          <w:szCs w:val="28"/>
          <w:shd w:val="clear" w:color="auto" w:fill="FFFFFF"/>
          <w:lang w:val="kk-KZ" w:eastAsia="ru-RU"/>
        </w:rPr>
        <w:t>Жобаның мемлекеттік органның интернет-ресурсында, сондай-ақ ашық нормативтік құқықтық актілердің интернет-порталында орналастырылғаны туралы ақпарат (күні, байт көлемі).</w:t>
      </w:r>
    </w:p>
    <w:p w14:paraId="5CE2AA02" w14:textId="66D50D3C" w:rsidR="00DB5029" w:rsidRPr="00417C1D" w:rsidRDefault="00DB5029" w:rsidP="00DB5029">
      <w:pPr>
        <w:spacing w:after="0" w:line="240" w:lineRule="auto"/>
        <w:ind w:firstLine="708"/>
        <w:jc w:val="both"/>
        <w:rPr>
          <w:rFonts w:ascii="Times New Roman" w:eastAsia="Calibri" w:hAnsi="Times New Roman" w:cs="Times New Roman"/>
          <w:sz w:val="28"/>
          <w:szCs w:val="28"/>
          <w:lang w:val="kk-KZ"/>
        </w:rPr>
      </w:pPr>
      <w:r w:rsidRPr="00417C1D">
        <w:rPr>
          <w:rFonts w:ascii="Times New Roman" w:eastAsia="Times New Roman" w:hAnsi="Times New Roman" w:cs="Times New Roman"/>
          <w:sz w:val="28"/>
          <w:szCs w:val="28"/>
          <w:lang w:val="kk-KZ" w:eastAsia="ru-RU"/>
        </w:rPr>
        <w:t>Жоба 202</w:t>
      </w:r>
      <w:r>
        <w:rPr>
          <w:rFonts w:ascii="Times New Roman" w:eastAsia="Times New Roman" w:hAnsi="Times New Roman" w:cs="Times New Roman"/>
          <w:sz w:val="28"/>
          <w:szCs w:val="28"/>
          <w:lang w:val="kk-KZ" w:eastAsia="ru-RU"/>
        </w:rPr>
        <w:t>5</w:t>
      </w:r>
      <w:r w:rsidRPr="00417C1D">
        <w:rPr>
          <w:rFonts w:ascii="Times New Roman" w:eastAsia="Times New Roman" w:hAnsi="Times New Roman" w:cs="Times New Roman"/>
          <w:sz w:val="28"/>
          <w:szCs w:val="28"/>
          <w:lang w:val="kk-KZ" w:eastAsia="ru-RU"/>
        </w:rPr>
        <w:t xml:space="preserve"> жылғы </w:t>
      </w:r>
      <w:r w:rsidR="00064AF6">
        <w:rPr>
          <w:rFonts w:ascii="Times New Roman" w:eastAsia="Calibri" w:hAnsi="Times New Roman" w:cs="Times New Roman"/>
          <w:sz w:val="28"/>
          <w:szCs w:val="28"/>
          <w:lang w:val="kk-KZ"/>
        </w:rPr>
        <w:t>«</w:t>
      </w:r>
      <w:r w:rsidR="00064AF6" w:rsidRPr="00064AF6">
        <w:rPr>
          <w:rFonts w:ascii="Times New Roman" w:eastAsia="Calibri" w:hAnsi="Times New Roman" w:cs="Times New Roman"/>
          <w:sz w:val="28"/>
          <w:szCs w:val="28"/>
          <w:lang w:val="kk-KZ"/>
        </w:rPr>
        <w:t>__</w:t>
      </w:r>
      <w:r w:rsidR="00064AF6">
        <w:rPr>
          <w:rFonts w:ascii="Times New Roman" w:eastAsia="Calibri" w:hAnsi="Times New Roman" w:cs="Times New Roman"/>
          <w:sz w:val="28"/>
          <w:szCs w:val="28"/>
          <w:lang w:val="kk-KZ"/>
        </w:rPr>
        <w:t xml:space="preserve">» </w:t>
      </w:r>
      <w:r w:rsidR="00E74E61">
        <w:rPr>
          <w:rFonts w:ascii="Times New Roman" w:eastAsia="Times New Roman" w:hAnsi="Times New Roman" w:cs="Times New Roman"/>
          <w:sz w:val="28"/>
          <w:szCs w:val="28"/>
          <w:lang w:val="kk-KZ" w:eastAsia="ru-RU"/>
        </w:rPr>
        <w:t>қыркүйе</w:t>
      </w:r>
      <w:r w:rsidR="00BF3108">
        <w:rPr>
          <w:rFonts w:ascii="Times New Roman" w:eastAsia="Times New Roman" w:hAnsi="Times New Roman" w:cs="Times New Roman"/>
          <w:sz w:val="28"/>
          <w:szCs w:val="28"/>
          <w:lang w:val="kk-KZ" w:eastAsia="ru-RU"/>
        </w:rPr>
        <w:t>гінде</w:t>
      </w:r>
      <w:r w:rsidRPr="00417C1D">
        <w:rPr>
          <w:rFonts w:ascii="Times New Roman" w:eastAsia="Times New Roman" w:hAnsi="Times New Roman" w:cs="Times New Roman"/>
          <w:sz w:val="28"/>
          <w:szCs w:val="28"/>
          <w:lang w:val="kk-KZ" w:eastAsia="ru-RU"/>
        </w:rPr>
        <w:t xml:space="preserve"> Қазақстан Республикасы Ұлттық экономика министрлігінің www.economy.gov.kz интернет-ресурсында және ашық нормативтік құқықтық актілердің интернет-порталында орналастырылған. Байт </w:t>
      </w:r>
      <w:del w:id="25" w:author="Байкошкарова Сандугаш" w:date="2025-09-09T11:10:00Z">
        <w:r w:rsidRPr="00417C1D" w:rsidDel="00CA3502">
          <w:rPr>
            <w:rFonts w:ascii="Times New Roman" w:eastAsia="Times New Roman" w:hAnsi="Times New Roman" w:cs="Times New Roman"/>
            <w:sz w:val="28"/>
            <w:szCs w:val="28"/>
            <w:lang w:val="kk-KZ" w:eastAsia="ru-RU"/>
          </w:rPr>
          <w:delText>саны</w:delText>
        </w:r>
      </w:del>
      <w:ins w:id="26" w:author="Байкошкарова Сандугаш" w:date="2025-09-09T11:10:00Z">
        <w:r w:rsidR="00CA3502">
          <w:rPr>
            <w:rFonts w:ascii="Times New Roman" w:eastAsia="Times New Roman" w:hAnsi="Times New Roman" w:cs="Times New Roman"/>
            <w:sz w:val="28"/>
            <w:szCs w:val="28"/>
            <w:lang w:val="kk-KZ" w:eastAsia="ru-RU"/>
          </w:rPr>
          <w:t>көлемі</w:t>
        </w:r>
      </w:ins>
      <w:r w:rsidRPr="00417C1D">
        <w:rPr>
          <w:rFonts w:ascii="Times New Roman" w:eastAsia="Times New Roman" w:hAnsi="Times New Roman" w:cs="Times New Roman"/>
          <w:sz w:val="28"/>
          <w:szCs w:val="28"/>
          <w:lang w:val="kk-KZ" w:eastAsia="ru-RU"/>
        </w:rPr>
        <w:t xml:space="preserve">: </w:t>
      </w:r>
      <w:r w:rsidR="00B20E96">
        <w:rPr>
          <w:rFonts w:ascii="Times New Roman" w:eastAsia="Times New Roman" w:hAnsi="Times New Roman" w:cs="Times New Roman"/>
          <w:sz w:val="28"/>
          <w:szCs w:val="28"/>
          <w:lang w:val="kk-KZ" w:eastAsia="ru-RU"/>
        </w:rPr>
        <w:t xml:space="preserve">135,5 </w:t>
      </w:r>
      <w:r w:rsidRPr="00417C1D">
        <w:rPr>
          <w:rFonts w:ascii="Times New Roman" w:eastAsia="Times New Roman" w:hAnsi="Times New Roman" w:cs="Times New Roman"/>
          <w:sz w:val="28"/>
          <w:szCs w:val="28"/>
          <w:lang w:val="kk-KZ" w:eastAsia="ru-RU"/>
        </w:rPr>
        <w:t>КБ.</w:t>
      </w:r>
    </w:p>
    <w:p w14:paraId="7EA0EC9C" w14:textId="77777777" w:rsidR="00DB5029" w:rsidRPr="00417C1D" w:rsidRDefault="00DB5029" w:rsidP="00DB5029">
      <w:pPr>
        <w:widowControl w:val="0"/>
        <w:spacing w:after="0" w:line="240" w:lineRule="auto"/>
        <w:ind w:firstLine="705"/>
        <w:jc w:val="both"/>
        <w:rPr>
          <w:rFonts w:ascii="Times New Roman" w:eastAsia="Times New Roman" w:hAnsi="Times New Roman" w:cs="Times New Roman"/>
          <w:b/>
          <w:color w:val="000000"/>
          <w:spacing w:val="1"/>
          <w:sz w:val="28"/>
          <w:szCs w:val="28"/>
          <w:shd w:val="clear" w:color="auto" w:fill="FFFFFF"/>
          <w:lang w:val="kk-KZ" w:eastAsia="ru-RU"/>
        </w:rPr>
      </w:pPr>
      <w:r w:rsidRPr="00417C1D">
        <w:rPr>
          <w:rFonts w:ascii="Times New Roman" w:eastAsia="Times New Roman" w:hAnsi="Times New Roman" w:cs="Times New Roman"/>
          <w:b/>
          <w:color w:val="000000"/>
          <w:spacing w:val="1"/>
          <w:sz w:val="28"/>
          <w:szCs w:val="28"/>
          <w:shd w:val="clear" w:color="auto" w:fill="FFFFFF"/>
          <w:lang w:val="kk-KZ" w:eastAsia="ru-RU"/>
        </w:rPr>
        <w:t>11</w:t>
      </w:r>
      <w:r w:rsidRPr="00417C1D">
        <w:rPr>
          <w:rFonts w:ascii="Times New Roman" w:eastAsia="Calibri" w:hAnsi="Times New Roman" w:cs="Times New Roman"/>
          <w:b/>
          <w:sz w:val="28"/>
          <w:szCs w:val="28"/>
          <w:lang w:val="kk-KZ" w:eastAsia="ru-RU"/>
        </w:rPr>
        <w:t xml:space="preserve">. </w:t>
      </w:r>
      <w:r w:rsidRPr="002F3E7E">
        <w:rPr>
          <w:rFonts w:ascii="Times New Roman" w:eastAsia="Calibri" w:hAnsi="Times New Roman" w:cs="Times New Roman"/>
          <w:b/>
          <w:sz w:val="28"/>
          <w:szCs w:val="28"/>
          <w:lang w:val="kk-KZ" w:eastAsia="ru-RU"/>
        </w:rPr>
        <w:t>Әлеуметтік маңызы бар қаулы жобасына баспасөз релизінің уәкілетті мемлекеттік органдардың интернет-ресурсында орналастырылғаны туралы ақпарат.</w:t>
      </w:r>
    </w:p>
    <w:p w14:paraId="7EA20D5C" w14:textId="77777777" w:rsidR="00DB5029" w:rsidRPr="00417C1D" w:rsidRDefault="00DB5029" w:rsidP="00DB5029">
      <w:pPr>
        <w:widowControl w:val="0"/>
        <w:spacing w:after="0" w:line="240" w:lineRule="auto"/>
        <w:ind w:firstLine="705"/>
        <w:jc w:val="both"/>
        <w:rPr>
          <w:rFonts w:ascii="Times New Roman" w:eastAsia="Times New Roman" w:hAnsi="Times New Roman" w:cs="Times New Roman"/>
          <w:color w:val="000000"/>
          <w:spacing w:val="1"/>
          <w:sz w:val="28"/>
          <w:szCs w:val="28"/>
          <w:shd w:val="clear" w:color="auto" w:fill="FFFFFF"/>
          <w:lang w:val="kk-KZ" w:eastAsia="ru-RU"/>
        </w:rPr>
      </w:pPr>
      <w:r w:rsidRPr="00417C1D">
        <w:rPr>
          <w:rFonts w:ascii="Times New Roman" w:eastAsia="Times New Roman" w:hAnsi="Times New Roman" w:cs="Times New Roman"/>
          <w:color w:val="000000"/>
          <w:spacing w:val="1"/>
          <w:sz w:val="28"/>
          <w:szCs w:val="28"/>
          <w:shd w:val="clear" w:color="auto" w:fill="FFFFFF"/>
          <w:lang w:val="kk-KZ" w:eastAsia="ru-RU"/>
        </w:rPr>
        <w:t>Талап етілмейді.</w:t>
      </w:r>
    </w:p>
    <w:p w14:paraId="29E789D2" w14:textId="77777777" w:rsidR="00DB5029" w:rsidRPr="00417C1D" w:rsidRDefault="00DB5029" w:rsidP="00DB5029">
      <w:pPr>
        <w:widowControl w:val="0"/>
        <w:spacing w:after="0" w:line="240" w:lineRule="auto"/>
        <w:ind w:firstLine="705"/>
        <w:jc w:val="both"/>
        <w:rPr>
          <w:rFonts w:ascii="Times New Roman" w:eastAsia="Times New Roman" w:hAnsi="Times New Roman" w:cs="Times New Roman"/>
          <w:b/>
          <w:color w:val="000000"/>
          <w:spacing w:val="1"/>
          <w:sz w:val="28"/>
          <w:szCs w:val="28"/>
          <w:shd w:val="clear" w:color="auto" w:fill="FFFFFF"/>
          <w:lang w:val="kk-KZ" w:eastAsia="ru-RU"/>
        </w:rPr>
      </w:pPr>
      <w:r w:rsidRPr="00417C1D">
        <w:rPr>
          <w:rFonts w:ascii="Times New Roman" w:eastAsia="Times New Roman" w:hAnsi="Times New Roman" w:cs="Times New Roman"/>
          <w:b/>
          <w:color w:val="000000"/>
          <w:spacing w:val="1"/>
          <w:sz w:val="28"/>
          <w:szCs w:val="28"/>
          <w:shd w:val="clear" w:color="auto" w:fill="FFFFFF"/>
          <w:lang w:val="kk-KZ" w:eastAsia="ru-RU"/>
        </w:rPr>
        <w:t xml:space="preserve">12. </w:t>
      </w:r>
      <w:r w:rsidRPr="002F3E7E">
        <w:rPr>
          <w:rFonts w:ascii="Times New Roman" w:eastAsia="Times New Roman" w:hAnsi="Times New Roman" w:cs="Times New Roman"/>
          <w:b/>
          <w:color w:val="000000"/>
          <w:spacing w:val="1"/>
          <w:sz w:val="28"/>
          <w:szCs w:val="28"/>
          <w:shd w:val="clear" w:color="auto" w:fill="FFFFFF"/>
          <w:lang w:val="kk-KZ" w:eastAsia="ru-RU"/>
        </w:rPr>
        <w:t>Жобаның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329EF975" w14:textId="77777777" w:rsidR="00DB5029" w:rsidRPr="00417C1D" w:rsidRDefault="00DB5029" w:rsidP="00DB5029">
      <w:pPr>
        <w:widowControl w:val="0"/>
        <w:spacing w:after="0" w:line="240" w:lineRule="auto"/>
        <w:ind w:firstLine="705"/>
        <w:jc w:val="both"/>
        <w:rPr>
          <w:rFonts w:ascii="Times New Roman" w:eastAsia="Times New Roman" w:hAnsi="Times New Roman" w:cs="Times New Roman"/>
          <w:color w:val="000000"/>
          <w:spacing w:val="1"/>
          <w:sz w:val="28"/>
          <w:szCs w:val="28"/>
          <w:shd w:val="clear" w:color="auto" w:fill="FFFFFF"/>
          <w:lang w:val="kk-KZ" w:eastAsia="ru-RU"/>
        </w:rPr>
      </w:pPr>
      <w:r w:rsidRPr="00417C1D">
        <w:rPr>
          <w:rFonts w:ascii="Times New Roman" w:eastAsia="Times New Roman" w:hAnsi="Times New Roman" w:cs="Times New Roman"/>
          <w:color w:val="000000"/>
          <w:spacing w:val="1"/>
          <w:sz w:val="28"/>
          <w:szCs w:val="28"/>
          <w:shd w:val="clear" w:color="auto" w:fill="FFFFFF"/>
          <w:lang w:val="kk-KZ" w:eastAsia="ru-RU"/>
        </w:rPr>
        <w:t>Сәйкес келеді.</w:t>
      </w:r>
    </w:p>
    <w:p w14:paraId="17D4D1E0" w14:textId="77777777" w:rsidR="00DB5029" w:rsidRPr="00417C1D" w:rsidRDefault="00DB5029" w:rsidP="00DB5029">
      <w:pPr>
        <w:widowControl w:val="0"/>
        <w:spacing w:after="0" w:line="240" w:lineRule="auto"/>
        <w:ind w:firstLine="705"/>
        <w:jc w:val="both"/>
        <w:rPr>
          <w:rFonts w:ascii="Times New Roman" w:eastAsia="Times New Roman" w:hAnsi="Times New Roman" w:cs="Times New Roman"/>
          <w:b/>
          <w:color w:val="000000"/>
          <w:spacing w:val="1"/>
          <w:sz w:val="28"/>
          <w:szCs w:val="28"/>
          <w:shd w:val="clear" w:color="auto" w:fill="FFFFFF"/>
          <w:lang w:val="kk-KZ" w:eastAsia="ru-RU"/>
        </w:rPr>
      </w:pPr>
      <w:r w:rsidRPr="00417C1D">
        <w:rPr>
          <w:rFonts w:ascii="Times New Roman" w:eastAsia="Times New Roman" w:hAnsi="Times New Roman" w:cs="Times New Roman"/>
          <w:b/>
          <w:color w:val="000000"/>
          <w:spacing w:val="1"/>
          <w:sz w:val="28"/>
          <w:szCs w:val="28"/>
          <w:shd w:val="clear" w:color="auto" w:fill="FFFFFF"/>
          <w:lang w:val="kk-KZ" w:eastAsia="ru-RU"/>
        </w:rPr>
        <w:t>13.</w:t>
      </w:r>
      <w:r w:rsidRPr="00A91D84">
        <w:rPr>
          <w:lang w:val="kk-KZ"/>
        </w:rPr>
        <w:t xml:space="preserve"> </w:t>
      </w:r>
      <w:r w:rsidRPr="002F3E7E">
        <w:rPr>
          <w:rFonts w:ascii="Times New Roman" w:eastAsia="Times New Roman" w:hAnsi="Times New Roman" w:cs="Times New Roman"/>
          <w:b/>
          <w:color w:val="000000"/>
          <w:spacing w:val="1"/>
          <w:sz w:val="28"/>
          <w:szCs w:val="28"/>
          <w:shd w:val="clear" w:color="auto" w:fill="FFFFFF"/>
          <w:lang w:val="kk-KZ" w:eastAsia="ru-RU"/>
        </w:rPr>
        <w:t xml:space="preserve">Жобаның қолданысқа енгізілуіне байланысты жеке кәсіпкерлік субъектілері шығынының азаюын және (немесе) ұлғаюын растайтын </w:t>
      </w:r>
      <w:r w:rsidRPr="002F3E7E">
        <w:rPr>
          <w:rFonts w:ascii="Times New Roman" w:eastAsia="Times New Roman" w:hAnsi="Times New Roman" w:cs="Times New Roman"/>
          <w:b/>
          <w:color w:val="000000"/>
          <w:spacing w:val="1"/>
          <w:sz w:val="28"/>
          <w:szCs w:val="28"/>
          <w:shd w:val="clear" w:color="auto" w:fill="FFFFFF"/>
          <w:lang w:val="kk-KZ" w:eastAsia="ru-RU"/>
        </w:rPr>
        <w:lastRenderedPageBreak/>
        <w:t>есеп-қисаптар нәтижелері.</w:t>
      </w:r>
      <w:r w:rsidRPr="00417C1D">
        <w:rPr>
          <w:rFonts w:ascii="Times New Roman" w:eastAsia="Times New Roman" w:hAnsi="Times New Roman" w:cs="Times New Roman"/>
          <w:b/>
          <w:color w:val="000000"/>
          <w:spacing w:val="1"/>
          <w:sz w:val="28"/>
          <w:szCs w:val="28"/>
          <w:shd w:val="clear" w:color="auto" w:fill="FFFFFF"/>
          <w:lang w:val="kk-KZ" w:eastAsia="ru-RU"/>
        </w:rPr>
        <w:t xml:space="preserve"> </w:t>
      </w:r>
    </w:p>
    <w:p w14:paraId="5A844615" w14:textId="77777777" w:rsidR="00DB5029" w:rsidRPr="00417C1D" w:rsidRDefault="00DB5029" w:rsidP="00DB5029">
      <w:pPr>
        <w:widowControl w:val="0"/>
        <w:spacing w:after="0" w:line="240" w:lineRule="auto"/>
        <w:ind w:firstLine="705"/>
        <w:jc w:val="both"/>
        <w:rPr>
          <w:rFonts w:ascii="Times New Roman" w:eastAsia="Times New Roman" w:hAnsi="Times New Roman" w:cs="Times New Roman"/>
          <w:color w:val="000000"/>
          <w:spacing w:val="1"/>
          <w:sz w:val="28"/>
          <w:szCs w:val="28"/>
          <w:shd w:val="clear" w:color="auto" w:fill="FFFFFF"/>
          <w:lang w:val="kk-KZ" w:eastAsia="ru-RU"/>
        </w:rPr>
      </w:pPr>
      <w:r w:rsidRPr="00417C1D">
        <w:rPr>
          <w:rFonts w:ascii="Times New Roman" w:eastAsia="Times New Roman" w:hAnsi="Times New Roman" w:cs="Times New Roman"/>
          <w:color w:val="000000"/>
          <w:spacing w:val="1"/>
          <w:sz w:val="28"/>
          <w:szCs w:val="28"/>
          <w:shd w:val="clear" w:color="auto" w:fill="FFFFFF"/>
          <w:lang w:val="kk-KZ" w:eastAsia="ru-RU"/>
        </w:rPr>
        <w:t>Талап етілмейді.</w:t>
      </w:r>
    </w:p>
    <w:p w14:paraId="1F8166F4" w14:textId="77777777" w:rsidR="00DB5029" w:rsidRPr="00417C1D" w:rsidRDefault="00DB5029" w:rsidP="00DB5029">
      <w:pPr>
        <w:widowControl w:val="0"/>
        <w:spacing w:after="0" w:line="240" w:lineRule="auto"/>
        <w:ind w:firstLine="705"/>
        <w:jc w:val="both"/>
        <w:rPr>
          <w:rFonts w:ascii="Times New Roman" w:eastAsia="Times New Roman" w:hAnsi="Times New Roman" w:cs="Times New Roman"/>
          <w:b/>
          <w:color w:val="000000"/>
          <w:spacing w:val="1"/>
          <w:sz w:val="28"/>
          <w:szCs w:val="28"/>
          <w:shd w:val="clear" w:color="auto" w:fill="FFFFFF"/>
          <w:lang w:val="kk-KZ" w:eastAsia="ru-RU"/>
        </w:rPr>
      </w:pPr>
      <w:r w:rsidRPr="00417C1D">
        <w:rPr>
          <w:rFonts w:ascii="Times New Roman" w:eastAsia="Times New Roman" w:hAnsi="Times New Roman" w:cs="Times New Roman"/>
          <w:b/>
          <w:color w:val="000000"/>
          <w:spacing w:val="1"/>
          <w:sz w:val="28"/>
          <w:szCs w:val="28"/>
          <w:shd w:val="clear" w:color="auto" w:fill="FFFFFF"/>
          <w:lang w:val="kk-KZ" w:eastAsia="ru-RU"/>
        </w:rPr>
        <w:t>14.</w:t>
      </w:r>
      <w:r w:rsidRPr="00A91D84">
        <w:rPr>
          <w:lang w:val="kk-KZ"/>
        </w:rPr>
        <w:t xml:space="preserve"> </w:t>
      </w:r>
      <w:r w:rsidRPr="002F3E7E">
        <w:rPr>
          <w:rFonts w:ascii="Times New Roman" w:eastAsia="Times New Roman" w:hAnsi="Times New Roman" w:cs="Times New Roman"/>
          <w:b/>
          <w:color w:val="000000"/>
          <w:spacing w:val="1"/>
          <w:sz w:val="28"/>
          <w:szCs w:val="28"/>
          <w:shd w:val="clear" w:color="auto" w:fill="FFFFFF"/>
          <w:lang w:val="kk-KZ" w:eastAsia="ru-RU"/>
        </w:rPr>
        <w:t>Қазақстан Республикасы Ұлттық кәсіпкерлер палатасының және кәсіпкерлік субъектілері сараптамалық кеңестері мүшелерінің сараптамалық қорытындысымен келіспеу себептерінің дәлелді негіздемесі.</w:t>
      </w:r>
      <w:r w:rsidRPr="00417C1D">
        <w:rPr>
          <w:rFonts w:ascii="Times New Roman" w:eastAsia="Times New Roman" w:hAnsi="Times New Roman" w:cs="Times New Roman"/>
          <w:b/>
          <w:color w:val="000000"/>
          <w:spacing w:val="1"/>
          <w:sz w:val="28"/>
          <w:szCs w:val="28"/>
          <w:shd w:val="clear" w:color="auto" w:fill="FFFFFF"/>
          <w:lang w:val="kk-KZ" w:eastAsia="ru-RU"/>
        </w:rPr>
        <w:t xml:space="preserve"> </w:t>
      </w:r>
    </w:p>
    <w:p w14:paraId="42575184" w14:textId="77777777" w:rsidR="00DB5029" w:rsidRDefault="00DB5029" w:rsidP="00DB5029">
      <w:pPr>
        <w:widowControl w:val="0"/>
        <w:spacing w:after="0" w:line="240" w:lineRule="auto"/>
        <w:ind w:firstLine="705"/>
        <w:jc w:val="both"/>
        <w:rPr>
          <w:rFonts w:ascii="Times New Roman" w:eastAsia="Times New Roman" w:hAnsi="Times New Roman" w:cs="Times New Roman"/>
          <w:color w:val="000000"/>
          <w:spacing w:val="1"/>
          <w:sz w:val="28"/>
          <w:szCs w:val="28"/>
          <w:shd w:val="clear" w:color="auto" w:fill="FFFFFF"/>
          <w:lang w:val="kk-KZ" w:eastAsia="ru-RU"/>
        </w:rPr>
      </w:pPr>
      <w:r w:rsidRPr="00417C1D">
        <w:rPr>
          <w:rFonts w:ascii="Times New Roman" w:eastAsia="Times New Roman" w:hAnsi="Times New Roman" w:cs="Times New Roman"/>
          <w:color w:val="000000"/>
          <w:spacing w:val="1"/>
          <w:sz w:val="28"/>
          <w:szCs w:val="28"/>
          <w:shd w:val="clear" w:color="auto" w:fill="FFFFFF"/>
          <w:lang w:val="kk-KZ" w:eastAsia="ru-RU"/>
        </w:rPr>
        <w:t>Талап етілмейді.</w:t>
      </w:r>
    </w:p>
    <w:p w14:paraId="2ADF1B9B" w14:textId="77777777" w:rsidR="00DB5029" w:rsidRPr="00A91D84" w:rsidRDefault="00DB5029" w:rsidP="00DB5029">
      <w:pPr>
        <w:widowControl w:val="0"/>
        <w:spacing w:after="0" w:line="240" w:lineRule="auto"/>
        <w:ind w:firstLine="705"/>
        <w:jc w:val="both"/>
        <w:rPr>
          <w:rFonts w:ascii="Times New Roman" w:eastAsia="Times New Roman" w:hAnsi="Times New Roman" w:cs="Times New Roman"/>
          <w:b/>
          <w:bCs/>
          <w:color w:val="000000"/>
          <w:spacing w:val="1"/>
          <w:sz w:val="28"/>
          <w:szCs w:val="28"/>
          <w:shd w:val="clear" w:color="auto" w:fill="FFFFFF"/>
          <w:lang w:val="kk-KZ" w:eastAsia="ru-RU"/>
        </w:rPr>
      </w:pPr>
      <w:r w:rsidRPr="00A91D84">
        <w:rPr>
          <w:rFonts w:ascii="Times New Roman" w:eastAsia="Times New Roman" w:hAnsi="Times New Roman" w:cs="Times New Roman"/>
          <w:b/>
          <w:bCs/>
          <w:color w:val="000000"/>
          <w:spacing w:val="1"/>
          <w:sz w:val="28"/>
          <w:szCs w:val="28"/>
          <w:shd w:val="clear" w:color="auto" w:fill="FFFFFF"/>
          <w:lang w:val="kk-KZ" w:eastAsia="ru-RU"/>
        </w:rPr>
        <w:t>15. «Қоғамдық кеңестер туралы» Қазақстан Республикасының Заңында мемлекеттік органда қоғамдық кеңес құру көзделмеген жағдайларды қоспағанда, егер Үкімет қаулысының жобасы азаматтардың құқықтарын, бостандығы мен міндеттерін қозғайтын болса, қоғамдық кеңестің ұсынымымен келіспеу себептерінің негіздемесі.</w:t>
      </w:r>
    </w:p>
    <w:p w14:paraId="4C32DD4E" w14:textId="77777777" w:rsidR="00DB5029" w:rsidRDefault="00DB5029" w:rsidP="00DB5029">
      <w:pPr>
        <w:widowControl w:val="0"/>
        <w:spacing w:after="0" w:line="240" w:lineRule="auto"/>
        <w:ind w:firstLine="705"/>
        <w:jc w:val="both"/>
        <w:rPr>
          <w:rFonts w:ascii="Times New Roman" w:eastAsia="Times New Roman" w:hAnsi="Times New Roman" w:cs="Times New Roman"/>
          <w:color w:val="000000"/>
          <w:spacing w:val="1"/>
          <w:sz w:val="28"/>
          <w:szCs w:val="28"/>
          <w:shd w:val="clear" w:color="auto" w:fill="FFFFFF"/>
          <w:lang w:val="kk-KZ" w:eastAsia="ru-RU"/>
        </w:rPr>
      </w:pPr>
      <w:r w:rsidRPr="00417C1D">
        <w:rPr>
          <w:rFonts w:ascii="Times New Roman" w:eastAsia="Times New Roman" w:hAnsi="Times New Roman" w:cs="Times New Roman"/>
          <w:color w:val="000000"/>
          <w:spacing w:val="1"/>
          <w:sz w:val="28"/>
          <w:szCs w:val="28"/>
          <w:shd w:val="clear" w:color="auto" w:fill="FFFFFF"/>
          <w:lang w:val="kk-KZ" w:eastAsia="ru-RU"/>
        </w:rPr>
        <w:t>Талап етілмейді.</w:t>
      </w:r>
    </w:p>
    <w:p w14:paraId="5660C490" w14:textId="77777777" w:rsidR="00DB5029" w:rsidRPr="00417C1D" w:rsidRDefault="00DB5029" w:rsidP="00DB5029">
      <w:pPr>
        <w:widowControl w:val="0"/>
        <w:spacing w:after="0" w:line="240" w:lineRule="auto"/>
        <w:ind w:firstLine="705"/>
        <w:jc w:val="both"/>
        <w:rPr>
          <w:rFonts w:ascii="Times New Roman" w:eastAsia="Calibri" w:hAnsi="Times New Roman" w:cs="Times New Roman"/>
          <w:b/>
          <w:sz w:val="28"/>
          <w:szCs w:val="28"/>
          <w:lang w:val="kk-KZ"/>
        </w:rPr>
      </w:pPr>
    </w:p>
    <w:p w14:paraId="5961B03D" w14:textId="77777777" w:rsidR="00DB5029" w:rsidRPr="00417C1D" w:rsidRDefault="00DB5029" w:rsidP="00DB5029">
      <w:pPr>
        <w:widowControl w:val="0"/>
        <w:spacing w:after="0" w:line="240" w:lineRule="auto"/>
        <w:ind w:firstLine="705"/>
        <w:jc w:val="both"/>
        <w:rPr>
          <w:rFonts w:ascii="Times New Roman" w:eastAsia="Calibri" w:hAnsi="Times New Roman" w:cs="Times New Roman"/>
          <w:b/>
          <w:sz w:val="28"/>
          <w:szCs w:val="28"/>
          <w:lang w:val="kk-KZ" w:eastAsia="ru-RU"/>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65"/>
        <w:gridCol w:w="3962"/>
      </w:tblGrid>
      <w:tr w:rsidR="00DB5029" w:rsidRPr="00417C1D" w14:paraId="020A68F3" w14:textId="77777777" w:rsidTr="00AD06C2">
        <w:tc>
          <w:tcPr>
            <w:tcW w:w="5665" w:type="dxa"/>
          </w:tcPr>
          <w:p w14:paraId="13B2EB88" w14:textId="77777777" w:rsidR="00DB5029" w:rsidRPr="00417C1D" w:rsidRDefault="00DB5029" w:rsidP="00AD06C2">
            <w:pPr>
              <w:widowControl w:val="0"/>
              <w:ind w:firstLine="22"/>
              <w:jc w:val="center"/>
              <w:rPr>
                <w:rFonts w:ascii="Times New Roman" w:eastAsia="Calibri" w:hAnsi="Times New Roman" w:cs="Times New Roman"/>
                <w:b/>
                <w:sz w:val="28"/>
                <w:szCs w:val="28"/>
                <w:lang w:val="kk-KZ"/>
              </w:rPr>
            </w:pPr>
            <w:r w:rsidRPr="00417C1D">
              <w:rPr>
                <w:rFonts w:ascii="Times New Roman" w:eastAsia="Calibri" w:hAnsi="Times New Roman" w:cs="Times New Roman"/>
                <w:b/>
                <w:sz w:val="28"/>
                <w:szCs w:val="28"/>
                <w:lang w:val="kk-KZ"/>
              </w:rPr>
              <w:t xml:space="preserve">Қазақстан Республикасы </w:t>
            </w:r>
          </w:p>
          <w:p w14:paraId="52026BF0" w14:textId="77777777" w:rsidR="00DB5029" w:rsidRPr="00417C1D" w:rsidRDefault="00DB5029" w:rsidP="00AD06C2">
            <w:pPr>
              <w:widowControl w:val="0"/>
              <w:ind w:firstLine="22"/>
              <w:jc w:val="center"/>
              <w:rPr>
                <w:rFonts w:ascii="Times New Roman" w:eastAsia="Calibri" w:hAnsi="Times New Roman" w:cs="Times New Roman"/>
                <w:b/>
                <w:sz w:val="28"/>
                <w:szCs w:val="28"/>
                <w:lang w:val="kk-KZ"/>
              </w:rPr>
            </w:pPr>
            <w:r w:rsidRPr="00417C1D">
              <w:rPr>
                <w:rFonts w:ascii="Times New Roman" w:eastAsia="Calibri" w:hAnsi="Times New Roman" w:cs="Times New Roman"/>
                <w:b/>
                <w:sz w:val="28"/>
                <w:szCs w:val="28"/>
                <w:lang w:val="kk-KZ"/>
              </w:rPr>
              <w:t>Премьер-Министрінің орынбасары –</w:t>
            </w:r>
          </w:p>
          <w:p w14:paraId="41F3C47B" w14:textId="77777777" w:rsidR="00DB5029" w:rsidRPr="00417C1D" w:rsidRDefault="00DB5029" w:rsidP="00AD06C2">
            <w:pPr>
              <w:widowControl w:val="0"/>
              <w:ind w:firstLine="22"/>
              <w:jc w:val="center"/>
              <w:rPr>
                <w:rFonts w:ascii="Times New Roman" w:eastAsia="Calibri" w:hAnsi="Times New Roman" w:cs="Times New Roman"/>
                <w:b/>
                <w:sz w:val="28"/>
                <w:szCs w:val="28"/>
                <w:lang w:val="kk-KZ"/>
              </w:rPr>
            </w:pPr>
            <w:r w:rsidRPr="00417C1D">
              <w:rPr>
                <w:rFonts w:ascii="Times New Roman" w:eastAsia="Calibri" w:hAnsi="Times New Roman" w:cs="Times New Roman"/>
                <w:b/>
                <w:sz w:val="28"/>
                <w:szCs w:val="28"/>
                <w:lang w:val="kk-KZ"/>
              </w:rPr>
              <w:t>Ұлттық экономика министрі</w:t>
            </w:r>
          </w:p>
          <w:p w14:paraId="3FC58AE9" w14:textId="77777777" w:rsidR="00DB5029" w:rsidRPr="00417C1D" w:rsidRDefault="00DB5029" w:rsidP="00AD06C2">
            <w:pPr>
              <w:widowControl w:val="0"/>
              <w:ind w:firstLine="22"/>
              <w:jc w:val="center"/>
              <w:rPr>
                <w:rFonts w:ascii="Times New Roman" w:eastAsia="Calibri" w:hAnsi="Times New Roman" w:cs="Times New Roman"/>
                <w:sz w:val="28"/>
                <w:szCs w:val="28"/>
                <w:lang w:val="kk-KZ"/>
              </w:rPr>
            </w:pPr>
          </w:p>
        </w:tc>
        <w:tc>
          <w:tcPr>
            <w:tcW w:w="3962" w:type="dxa"/>
          </w:tcPr>
          <w:p w14:paraId="186ED986" w14:textId="77777777" w:rsidR="00DB5029" w:rsidRPr="00417C1D" w:rsidRDefault="00DB5029" w:rsidP="00AD06C2">
            <w:pPr>
              <w:widowControl w:val="0"/>
              <w:jc w:val="both"/>
              <w:rPr>
                <w:rFonts w:ascii="Times New Roman" w:eastAsia="Calibri" w:hAnsi="Times New Roman" w:cs="Times New Roman"/>
                <w:b/>
                <w:bCs/>
                <w:sz w:val="28"/>
                <w:szCs w:val="28"/>
              </w:rPr>
            </w:pPr>
          </w:p>
          <w:p w14:paraId="6F9BAB17" w14:textId="77777777" w:rsidR="00DB5029" w:rsidRPr="00417C1D" w:rsidRDefault="00DB5029" w:rsidP="00AD06C2">
            <w:pPr>
              <w:widowControl w:val="0"/>
              <w:jc w:val="both"/>
              <w:rPr>
                <w:rFonts w:ascii="Times New Roman" w:eastAsia="Calibri" w:hAnsi="Times New Roman" w:cs="Times New Roman"/>
                <w:b/>
                <w:bCs/>
                <w:sz w:val="28"/>
                <w:szCs w:val="28"/>
              </w:rPr>
            </w:pPr>
          </w:p>
          <w:p w14:paraId="41FF8126" w14:textId="77777777" w:rsidR="00DB5029" w:rsidRPr="00417C1D" w:rsidRDefault="00DB5029" w:rsidP="00AD06C2">
            <w:pPr>
              <w:widowControl w:val="0"/>
              <w:jc w:val="both"/>
              <w:rPr>
                <w:rFonts w:ascii="Times New Roman" w:eastAsia="Calibri" w:hAnsi="Times New Roman" w:cs="Times New Roman"/>
                <w:sz w:val="28"/>
                <w:szCs w:val="28"/>
              </w:rPr>
            </w:pPr>
            <w:r w:rsidRPr="00417C1D">
              <w:rPr>
                <w:rFonts w:ascii="Times New Roman" w:eastAsia="Calibri" w:hAnsi="Times New Roman" w:cs="Times New Roman"/>
                <w:b/>
                <w:bCs/>
                <w:sz w:val="28"/>
                <w:szCs w:val="28"/>
              </w:rPr>
              <w:t xml:space="preserve">                        </w:t>
            </w:r>
            <w:r>
              <w:rPr>
                <w:rFonts w:ascii="Times New Roman" w:eastAsia="Calibri" w:hAnsi="Times New Roman" w:cs="Times New Roman"/>
                <w:b/>
                <w:bCs/>
                <w:sz w:val="28"/>
                <w:szCs w:val="28"/>
              </w:rPr>
              <w:t>С. Жұманғарин</w:t>
            </w:r>
          </w:p>
        </w:tc>
      </w:tr>
    </w:tbl>
    <w:p w14:paraId="6468D318" w14:textId="77777777" w:rsidR="00DB5029" w:rsidRPr="00417C1D" w:rsidRDefault="00DB5029" w:rsidP="00DB5029">
      <w:pPr>
        <w:spacing w:after="200" w:line="276" w:lineRule="auto"/>
        <w:rPr>
          <w:rFonts w:ascii="Calibri" w:eastAsia="Times New Roman" w:hAnsi="Calibri" w:cs="Times New Roman"/>
          <w:lang w:val="ru-RU" w:eastAsia="ru-RU"/>
        </w:rPr>
      </w:pPr>
    </w:p>
    <w:p w14:paraId="24772EFE" w14:textId="77777777" w:rsidR="00DB5029" w:rsidRDefault="00DB5029" w:rsidP="00DB5029"/>
    <w:p w14:paraId="2850A087" w14:textId="77777777" w:rsidR="003F16F9" w:rsidRDefault="003F16F9"/>
    <w:sectPr w:rsidR="003F16F9" w:rsidSect="008B0B3C">
      <w:headerReference w:type="default" r:id="rId7"/>
      <w:pgSz w:w="11906" w:h="16838"/>
      <w:pgMar w:top="1418" w:right="851"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EC8A67" w14:textId="77777777" w:rsidR="00182380" w:rsidRDefault="00182380">
      <w:pPr>
        <w:spacing w:after="0" w:line="240" w:lineRule="auto"/>
      </w:pPr>
      <w:r>
        <w:separator/>
      </w:r>
    </w:p>
  </w:endnote>
  <w:endnote w:type="continuationSeparator" w:id="0">
    <w:p w14:paraId="155120AA" w14:textId="77777777" w:rsidR="00182380" w:rsidRDefault="001823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692194" w14:textId="77777777" w:rsidR="00182380" w:rsidRDefault="00182380">
      <w:pPr>
        <w:spacing w:after="0" w:line="240" w:lineRule="auto"/>
      </w:pPr>
      <w:r>
        <w:separator/>
      </w:r>
    </w:p>
  </w:footnote>
  <w:footnote w:type="continuationSeparator" w:id="0">
    <w:p w14:paraId="55601310" w14:textId="77777777" w:rsidR="00182380" w:rsidRDefault="001823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7375495"/>
      <w:docPartObj>
        <w:docPartGallery w:val="Page Numbers (Top of Page)"/>
        <w:docPartUnique/>
      </w:docPartObj>
    </w:sdtPr>
    <w:sdtEndPr>
      <w:rPr>
        <w:rFonts w:ascii="Times New Roman" w:hAnsi="Times New Roman" w:cs="Times New Roman"/>
      </w:rPr>
    </w:sdtEndPr>
    <w:sdtContent>
      <w:p w14:paraId="0B5286A4" w14:textId="77777777" w:rsidR="00F21F3C" w:rsidRPr="006B62D0" w:rsidRDefault="00DB5029">
        <w:pPr>
          <w:pStyle w:val="a3"/>
          <w:jc w:val="center"/>
          <w:rPr>
            <w:rFonts w:ascii="Times New Roman" w:hAnsi="Times New Roman" w:cs="Times New Roman"/>
          </w:rPr>
        </w:pPr>
        <w:r w:rsidRPr="006B62D0">
          <w:rPr>
            <w:rFonts w:ascii="Times New Roman" w:hAnsi="Times New Roman" w:cs="Times New Roman"/>
          </w:rPr>
          <w:fldChar w:fldCharType="begin"/>
        </w:r>
        <w:r w:rsidRPr="006B62D0">
          <w:rPr>
            <w:rFonts w:ascii="Times New Roman" w:hAnsi="Times New Roman" w:cs="Times New Roman"/>
          </w:rPr>
          <w:instrText>PAGE   \* MERGEFORMAT</w:instrText>
        </w:r>
        <w:r w:rsidRPr="006B62D0">
          <w:rPr>
            <w:rFonts w:ascii="Times New Roman" w:hAnsi="Times New Roman" w:cs="Times New Roman"/>
          </w:rPr>
          <w:fldChar w:fldCharType="separate"/>
        </w:r>
        <w:r w:rsidR="000D6E47">
          <w:rPr>
            <w:rFonts w:ascii="Times New Roman" w:hAnsi="Times New Roman" w:cs="Times New Roman"/>
            <w:noProof/>
          </w:rPr>
          <w:t>2</w:t>
        </w:r>
        <w:r w:rsidRPr="006B62D0">
          <w:rPr>
            <w:rFonts w:ascii="Times New Roman" w:hAnsi="Times New Roman" w:cs="Times New Roman"/>
          </w:rPr>
          <w:fldChar w:fldCharType="end"/>
        </w:r>
      </w:p>
    </w:sdtContent>
  </w:sdt>
  <w:p w14:paraId="7803F62D" w14:textId="77777777" w:rsidR="00F21F3C" w:rsidRDefault="00182380">
    <w:pPr>
      <w:pStyle w:val="a3"/>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национальной экономики Республики Казахстан - Кенжалин Н. Б."/>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0A4C84"/>
    <w:multiLevelType w:val="hybridMultilevel"/>
    <w:tmpl w:val="FA8088C4"/>
    <w:lvl w:ilvl="0" w:tplc="95E89232">
      <w:start w:val="1"/>
      <w:numFmt w:val="decimal"/>
      <w:lvlText w:val="%1."/>
      <w:lvlJc w:val="left"/>
      <w:pPr>
        <w:ind w:left="1068" w:hanging="360"/>
      </w:pPr>
      <w:rPr>
        <w:rFonts w:cstheme="minorBidi"/>
      </w:rPr>
    </w:lvl>
    <w:lvl w:ilvl="1" w:tplc="20000019">
      <w:start w:val="1"/>
      <w:numFmt w:val="lowerLetter"/>
      <w:lvlText w:val="%2."/>
      <w:lvlJc w:val="left"/>
      <w:pPr>
        <w:ind w:left="1788" w:hanging="360"/>
      </w:pPr>
    </w:lvl>
    <w:lvl w:ilvl="2" w:tplc="2000001B">
      <w:start w:val="1"/>
      <w:numFmt w:val="lowerRoman"/>
      <w:lvlText w:val="%3."/>
      <w:lvlJc w:val="right"/>
      <w:pPr>
        <w:ind w:left="2508" w:hanging="180"/>
      </w:pPr>
    </w:lvl>
    <w:lvl w:ilvl="3" w:tplc="2000000F">
      <w:start w:val="1"/>
      <w:numFmt w:val="decimal"/>
      <w:lvlText w:val="%4."/>
      <w:lvlJc w:val="left"/>
      <w:pPr>
        <w:ind w:left="3228" w:hanging="360"/>
      </w:pPr>
    </w:lvl>
    <w:lvl w:ilvl="4" w:tplc="20000019">
      <w:start w:val="1"/>
      <w:numFmt w:val="lowerLetter"/>
      <w:lvlText w:val="%5."/>
      <w:lvlJc w:val="left"/>
      <w:pPr>
        <w:ind w:left="3948" w:hanging="360"/>
      </w:pPr>
    </w:lvl>
    <w:lvl w:ilvl="5" w:tplc="2000001B">
      <w:start w:val="1"/>
      <w:numFmt w:val="lowerRoman"/>
      <w:lvlText w:val="%6."/>
      <w:lvlJc w:val="right"/>
      <w:pPr>
        <w:ind w:left="4668" w:hanging="180"/>
      </w:pPr>
    </w:lvl>
    <w:lvl w:ilvl="6" w:tplc="2000000F">
      <w:start w:val="1"/>
      <w:numFmt w:val="decimal"/>
      <w:lvlText w:val="%7."/>
      <w:lvlJc w:val="left"/>
      <w:pPr>
        <w:ind w:left="5388" w:hanging="360"/>
      </w:pPr>
    </w:lvl>
    <w:lvl w:ilvl="7" w:tplc="20000019">
      <w:start w:val="1"/>
      <w:numFmt w:val="lowerLetter"/>
      <w:lvlText w:val="%8."/>
      <w:lvlJc w:val="left"/>
      <w:pPr>
        <w:ind w:left="6108" w:hanging="360"/>
      </w:pPr>
    </w:lvl>
    <w:lvl w:ilvl="8" w:tplc="2000001B">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Байкошкарова Сандугаш">
    <w15:presenceInfo w15:providerId="AD" w15:userId="S-1-5-21-284302003-2453383197-3833240302-918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A6BAC"/>
    <w:rsid w:val="00064AF6"/>
    <w:rsid w:val="00081B07"/>
    <w:rsid w:val="000D6E47"/>
    <w:rsid w:val="000E79AA"/>
    <w:rsid w:val="00106176"/>
    <w:rsid w:val="00182380"/>
    <w:rsid w:val="002A6BAC"/>
    <w:rsid w:val="002B23C5"/>
    <w:rsid w:val="003F16F9"/>
    <w:rsid w:val="00431C88"/>
    <w:rsid w:val="00970E62"/>
    <w:rsid w:val="00B20E96"/>
    <w:rsid w:val="00B332BC"/>
    <w:rsid w:val="00BC1EB9"/>
    <w:rsid w:val="00BF3108"/>
    <w:rsid w:val="00CA3502"/>
    <w:rsid w:val="00D525CD"/>
    <w:rsid w:val="00DB5029"/>
    <w:rsid w:val="00E74E61"/>
    <w:rsid w:val="00F458E1"/>
    <w:rsid w:val="00F879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E822BB"/>
  <w15:docId w15:val="{9940A304-147E-4EFD-B8EA-452E31CEB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B502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DB5029"/>
    <w:pPr>
      <w:tabs>
        <w:tab w:val="center" w:pos="4844"/>
        <w:tab w:val="right" w:pos="9689"/>
      </w:tabs>
      <w:spacing w:after="0" w:line="240" w:lineRule="auto"/>
    </w:pPr>
  </w:style>
  <w:style w:type="character" w:customStyle="1" w:styleId="a4">
    <w:name w:val="Верхний колонтитул Знак"/>
    <w:basedOn w:val="a0"/>
    <w:link w:val="a3"/>
    <w:uiPriority w:val="99"/>
    <w:semiHidden/>
    <w:rsid w:val="00DB5029"/>
  </w:style>
  <w:style w:type="table" w:styleId="a5">
    <w:name w:val="Table Grid"/>
    <w:basedOn w:val="a1"/>
    <w:uiPriority w:val="59"/>
    <w:rsid w:val="00DB5029"/>
    <w:pPr>
      <w:spacing w:after="0" w:line="240" w:lineRule="auto"/>
    </w:pPr>
    <w:rPr>
      <w:rFonts w:eastAsia="Times New Roman"/>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3</Pages>
  <Words>757</Words>
  <Characters>4318</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MTSZN</Company>
  <LinksUpToDate>false</LinksUpToDate>
  <CharactersWithSpaces>5065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Жазира Мынбаева</dc:creator>
  <cp:keywords/>
  <dc:description/>
  <cp:lastModifiedBy>Байкошкарова Сандугаш</cp:lastModifiedBy>
  <cp:revision>13</cp:revision>
  <dcterms:created xsi:type="dcterms:W3CDTF">2025-01-20T05:12:00Z</dcterms:created>
  <dcterms:modified xsi:type="dcterms:W3CDTF">2025-09-09T06:14:00Z</dcterms:modified>
</cp:coreProperties>
</file>